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9A3" w:rsidRPr="00A819A3" w:rsidRDefault="00A819A3" w:rsidP="00A819A3">
      <w:pPr>
        <w:jc w:val="both"/>
        <w:rPr>
          <w:rFonts w:ascii="Times New Roman" w:hAnsi="Times New Roman" w:cs="Times New Roman"/>
          <w:b/>
          <w:i/>
        </w:rPr>
      </w:pPr>
      <w:r w:rsidRPr="00A819A3">
        <w:rPr>
          <w:rFonts w:ascii="Times New Roman" w:hAnsi="Times New Roman" w:cs="Times New Roman"/>
          <w:b/>
          <w:i/>
        </w:rPr>
        <w:t>How or from whom did you learn about the school?</w:t>
      </w:r>
    </w:p>
    <w:p w:rsidR="00A819A3" w:rsidRPr="00A819A3" w:rsidRDefault="00A819A3" w:rsidP="00A819A3">
      <w:pPr>
        <w:jc w:val="both"/>
        <w:rPr>
          <w:rFonts w:ascii="Times New Roman" w:hAnsi="Times New Roman" w:cs="Times New Roman"/>
          <w:sz w:val="20"/>
          <w:szCs w:val="20"/>
        </w:rPr>
      </w:pPr>
      <w:r w:rsidRPr="00A819A3">
        <w:rPr>
          <w:rFonts w:ascii="Times New Roman" w:hAnsi="Times New Roman" w:cs="Times New Roman"/>
          <w:sz w:val="20"/>
          <w:szCs w:val="20"/>
        </w:rPr>
        <w:t>In 2013 our family moved from Los Angeles to New York City, and decided to join the Temple Emanu-El community.  Since then we have also attended programs at Emanu-El su</w:t>
      </w:r>
      <w:r w:rsidR="00086B7D">
        <w:rPr>
          <w:rFonts w:ascii="Times New Roman" w:hAnsi="Times New Roman" w:cs="Times New Roman"/>
          <w:sz w:val="20"/>
          <w:szCs w:val="20"/>
        </w:rPr>
        <w:t>ch as Mommy &amp; Me (now Baby Bop) and Baby Shabbat</w:t>
      </w:r>
      <w:r w:rsidRPr="00A819A3">
        <w:rPr>
          <w:rFonts w:ascii="Times New Roman" w:hAnsi="Times New Roman" w:cs="Times New Roman"/>
          <w:sz w:val="20"/>
          <w:szCs w:val="20"/>
        </w:rPr>
        <w:t xml:space="preserve"> where we met some great teachers (Hadar Orshalimy) and welcoming families</w:t>
      </w:r>
      <w:r w:rsidR="00086B7D">
        <w:rPr>
          <w:rFonts w:ascii="Times New Roman" w:hAnsi="Times New Roman" w:cs="Times New Roman"/>
          <w:sz w:val="20"/>
          <w:szCs w:val="20"/>
        </w:rPr>
        <w:t>,</w:t>
      </w:r>
      <w:r w:rsidRPr="00A819A3">
        <w:rPr>
          <w:rFonts w:ascii="Times New Roman" w:hAnsi="Times New Roman" w:cs="Times New Roman"/>
          <w:sz w:val="20"/>
          <w:szCs w:val="20"/>
        </w:rPr>
        <w:t xml:space="preserve"> who have had nothing but wonderful things to say about the community and the Nursery School. </w:t>
      </w:r>
    </w:p>
    <w:p w:rsidR="00086B7D" w:rsidRDefault="00086B7D" w:rsidP="00A819A3">
      <w:pPr>
        <w:jc w:val="both"/>
        <w:rPr>
          <w:rFonts w:ascii="Times New Roman" w:hAnsi="Times New Roman" w:cs="Times New Roman"/>
          <w:b/>
          <w:i/>
        </w:rPr>
      </w:pPr>
    </w:p>
    <w:p w:rsidR="00A819A3" w:rsidRPr="00A819A3" w:rsidRDefault="00A819A3" w:rsidP="00A819A3">
      <w:pPr>
        <w:jc w:val="both"/>
        <w:rPr>
          <w:rFonts w:ascii="Times New Roman" w:hAnsi="Times New Roman" w:cs="Times New Roman"/>
          <w:b/>
          <w:i/>
        </w:rPr>
      </w:pPr>
      <w:r w:rsidRPr="00A819A3">
        <w:rPr>
          <w:rFonts w:ascii="Times New Roman" w:hAnsi="Times New Roman" w:cs="Times New Roman"/>
          <w:b/>
          <w:i/>
        </w:rPr>
        <w:t>What words would best describe your child?</w:t>
      </w:r>
    </w:p>
    <w:p w:rsidR="00A819A3" w:rsidRPr="00A819A3" w:rsidRDefault="00A819A3" w:rsidP="00A819A3">
      <w:pPr>
        <w:jc w:val="both"/>
        <w:rPr>
          <w:rFonts w:ascii="Times New Roman" w:hAnsi="Times New Roman" w:cs="Times New Roman"/>
          <w:sz w:val="20"/>
          <w:szCs w:val="20"/>
        </w:rPr>
      </w:pPr>
      <w:r w:rsidRPr="006F065A">
        <w:rPr>
          <w:rFonts w:ascii="Times New Roman" w:hAnsi="Times New Roman" w:cs="Times New Roman"/>
          <w:sz w:val="20"/>
          <w:szCs w:val="20"/>
        </w:rPr>
        <w:t xml:space="preserve">“Curious” and “vivacious” best describe our son Camden. Camden is bright, naturally inquisitive, and eager to learn how everything around him </w:t>
      </w:r>
      <w:r w:rsidRPr="006F065A">
        <w:rPr>
          <w:rFonts w:ascii="Times New Roman" w:hAnsi="Times New Roman" w:cs="Times New Roman"/>
          <w:sz w:val="20"/>
          <w:szCs w:val="20"/>
        </w:rPr>
        <w:t xml:space="preserve">works. </w:t>
      </w:r>
      <w:r w:rsidRPr="006F065A">
        <w:rPr>
          <w:rFonts w:ascii="Times New Roman" w:hAnsi="Times New Roman" w:cs="Times New Roman"/>
          <w:sz w:val="20"/>
          <w:szCs w:val="20"/>
        </w:rPr>
        <w:t xml:space="preserve">When faced with </w:t>
      </w:r>
      <w:r w:rsidR="00F83B73" w:rsidRPr="003E3CAE">
        <w:rPr>
          <w:rFonts w:ascii="Times New Roman" w:hAnsi="Times New Roman" w:cs="Times New Roman"/>
          <w:sz w:val="20"/>
          <w:szCs w:val="20"/>
        </w:rPr>
        <w:t>something new</w:t>
      </w:r>
      <w:r w:rsidRPr="009E7E37">
        <w:rPr>
          <w:rFonts w:ascii="Times New Roman" w:hAnsi="Times New Roman" w:cs="Times New Roman"/>
          <w:sz w:val="20"/>
          <w:szCs w:val="20"/>
        </w:rPr>
        <w:t xml:space="preserve">, be it a new toy, a class, or a new food – we see the wheels churning in his mind as he investigates what’s before him, and more excitingly to him, what adventures </w:t>
      </w:r>
      <w:r w:rsidR="00894FC6">
        <w:rPr>
          <w:rFonts w:ascii="Times New Roman" w:hAnsi="Times New Roman" w:cs="Times New Roman"/>
          <w:sz w:val="20"/>
          <w:szCs w:val="20"/>
        </w:rPr>
        <w:t>lie ahead</w:t>
      </w:r>
      <w:r w:rsidRPr="003E3CAE">
        <w:rPr>
          <w:rFonts w:ascii="Times New Roman" w:hAnsi="Times New Roman" w:cs="Times New Roman"/>
          <w:sz w:val="20"/>
          <w:szCs w:val="20"/>
        </w:rPr>
        <w:t xml:space="preserve">. Camden constantly impresses us with </w:t>
      </w:r>
      <w:r w:rsidR="00144C5D">
        <w:rPr>
          <w:rFonts w:ascii="Times New Roman" w:hAnsi="Times New Roman" w:cs="Times New Roman"/>
          <w:sz w:val="20"/>
          <w:szCs w:val="20"/>
        </w:rPr>
        <w:t xml:space="preserve">his </w:t>
      </w:r>
      <w:r w:rsidR="00894FC6">
        <w:rPr>
          <w:rFonts w:ascii="Times New Roman" w:hAnsi="Times New Roman" w:cs="Times New Roman"/>
          <w:sz w:val="20"/>
          <w:szCs w:val="20"/>
        </w:rPr>
        <w:t xml:space="preserve">ongoing energy </w:t>
      </w:r>
      <w:r w:rsidRPr="003E3CAE">
        <w:rPr>
          <w:rFonts w:ascii="Times New Roman" w:hAnsi="Times New Roman" w:cs="Times New Roman"/>
          <w:sz w:val="20"/>
          <w:szCs w:val="20"/>
        </w:rPr>
        <w:t>and enthusiasm. Whe</w:t>
      </w:r>
      <w:r w:rsidR="00894FC6">
        <w:rPr>
          <w:rFonts w:ascii="Times New Roman" w:hAnsi="Times New Roman" w:cs="Times New Roman"/>
          <w:sz w:val="20"/>
          <w:szCs w:val="20"/>
        </w:rPr>
        <w:t>ther he is attending a class or on a playdate with friends, he</w:t>
      </w:r>
      <w:r w:rsidRPr="003E3CAE">
        <w:rPr>
          <w:rFonts w:ascii="Times New Roman" w:hAnsi="Times New Roman" w:cs="Times New Roman"/>
          <w:sz w:val="20"/>
          <w:szCs w:val="20"/>
        </w:rPr>
        <w:t xml:space="preserve"> is the first to jump in and </w:t>
      </w:r>
      <w:r w:rsidR="005A2CB3">
        <w:rPr>
          <w:rFonts w:ascii="Times New Roman" w:hAnsi="Times New Roman" w:cs="Times New Roman"/>
          <w:sz w:val="20"/>
          <w:szCs w:val="20"/>
        </w:rPr>
        <w:t>get the activities started</w:t>
      </w:r>
      <w:r w:rsidRPr="003E3CAE">
        <w:rPr>
          <w:rFonts w:ascii="Times New Roman" w:hAnsi="Times New Roman" w:cs="Times New Roman"/>
          <w:sz w:val="20"/>
          <w:szCs w:val="20"/>
        </w:rPr>
        <w:t xml:space="preserve">. </w:t>
      </w:r>
      <w:r w:rsidR="00894FC6">
        <w:rPr>
          <w:rFonts w:ascii="Times New Roman" w:hAnsi="Times New Roman" w:cs="Times New Roman"/>
          <w:sz w:val="20"/>
          <w:szCs w:val="20"/>
        </w:rPr>
        <w:t>Camden</w:t>
      </w:r>
      <w:r w:rsidRPr="003E3CAE">
        <w:rPr>
          <w:rFonts w:ascii="Times New Roman" w:hAnsi="Times New Roman" w:cs="Times New Roman"/>
          <w:sz w:val="20"/>
          <w:szCs w:val="20"/>
        </w:rPr>
        <w:t xml:space="preserve"> is incredibly outgoing and is jokingly referred to as the “greeter” in our building</w:t>
      </w:r>
      <w:r w:rsidR="00894FC6">
        <w:rPr>
          <w:rFonts w:ascii="Times New Roman" w:hAnsi="Times New Roman" w:cs="Times New Roman"/>
          <w:sz w:val="20"/>
          <w:szCs w:val="20"/>
        </w:rPr>
        <w:t>, as</w:t>
      </w:r>
      <w:r w:rsidRPr="003E3CAE">
        <w:rPr>
          <w:rFonts w:ascii="Times New Roman" w:hAnsi="Times New Roman" w:cs="Times New Roman"/>
          <w:sz w:val="20"/>
          <w:szCs w:val="20"/>
        </w:rPr>
        <w:t xml:space="preserve"> he walks around every morning giving each employee a high-five and acknowledging them by name (or the toddler version of their name). Camden has an insatiable zeal for life and </w:t>
      </w:r>
      <w:r w:rsidR="00894FC6">
        <w:rPr>
          <w:rFonts w:ascii="Times New Roman" w:hAnsi="Times New Roman" w:cs="Times New Roman"/>
          <w:sz w:val="20"/>
          <w:szCs w:val="20"/>
        </w:rPr>
        <w:t>can</w:t>
      </w:r>
      <w:r w:rsidRPr="003E3CAE">
        <w:rPr>
          <w:rFonts w:ascii="Times New Roman" w:hAnsi="Times New Roman" w:cs="Times New Roman"/>
          <w:sz w:val="20"/>
          <w:szCs w:val="20"/>
        </w:rPr>
        <w:t xml:space="preserve"> light up a room with his smile</w:t>
      </w:r>
      <w:r w:rsidR="00894FC6">
        <w:rPr>
          <w:rFonts w:ascii="Times New Roman" w:hAnsi="Times New Roman" w:cs="Times New Roman"/>
          <w:sz w:val="20"/>
          <w:szCs w:val="20"/>
        </w:rPr>
        <w:t xml:space="preserve">, </w:t>
      </w:r>
      <w:r w:rsidRPr="003E3CAE">
        <w:rPr>
          <w:rFonts w:ascii="Times New Roman" w:hAnsi="Times New Roman" w:cs="Times New Roman"/>
          <w:sz w:val="20"/>
          <w:szCs w:val="20"/>
        </w:rPr>
        <w:t>infectious laugh</w:t>
      </w:r>
      <w:r w:rsidR="00894FC6">
        <w:rPr>
          <w:rFonts w:ascii="Times New Roman" w:hAnsi="Times New Roman" w:cs="Times New Roman"/>
          <w:sz w:val="20"/>
          <w:szCs w:val="20"/>
        </w:rPr>
        <w:t xml:space="preserve"> and playful personality</w:t>
      </w:r>
      <w:r w:rsidRPr="003E3CAE">
        <w:rPr>
          <w:rFonts w:ascii="Times New Roman" w:hAnsi="Times New Roman" w:cs="Times New Roman"/>
          <w:sz w:val="20"/>
          <w:szCs w:val="20"/>
        </w:rPr>
        <w:t>.</w:t>
      </w:r>
    </w:p>
    <w:p w:rsidR="00086B7D" w:rsidRDefault="00086B7D" w:rsidP="00A819A3">
      <w:pPr>
        <w:jc w:val="both"/>
        <w:rPr>
          <w:rFonts w:ascii="Times New Roman" w:hAnsi="Times New Roman" w:cs="Times New Roman"/>
          <w:b/>
          <w:i/>
        </w:rPr>
      </w:pPr>
    </w:p>
    <w:p w:rsidR="00A819A3" w:rsidRPr="00086B7D" w:rsidRDefault="00A819A3" w:rsidP="00A819A3">
      <w:pPr>
        <w:jc w:val="both"/>
        <w:rPr>
          <w:rFonts w:ascii="Times New Roman" w:hAnsi="Times New Roman" w:cs="Times New Roman"/>
          <w:b/>
          <w:i/>
        </w:rPr>
      </w:pPr>
      <w:r w:rsidRPr="00086B7D">
        <w:rPr>
          <w:rFonts w:ascii="Times New Roman" w:hAnsi="Times New Roman" w:cs="Times New Roman"/>
          <w:b/>
          <w:i/>
        </w:rPr>
        <w:t>What is your favorite time of day to spend with your child and why?</w:t>
      </w:r>
    </w:p>
    <w:p w:rsidR="00B34052" w:rsidRDefault="00A819A3" w:rsidP="000D705A">
      <w:pPr>
        <w:pStyle w:val="NoSpacing"/>
        <w:rPr>
          <w:rFonts w:ascii="Times New Roman" w:hAnsi="Times New Roman" w:cs="Times New Roman"/>
          <w:sz w:val="20"/>
          <w:szCs w:val="20"/>
        </w:rPr>
      </w:pPr>
      <w:r w:rsidRPr="000D705A">
        <w:rPr>
          <w:rFonts w:ascii="Times New Roman" w:hAnsi="Times New Roman" w:cs="Times New Roman"/>
          <w:sz w:val="20"/>
          <w:szCs w:val="20"/>
        </w:rPr>
        <w:t xml:space="preserve">With all the hustle and bustle of living in New York City, mornings can be especially hectic for any family. </w:t>
      </w:r>
      <w:r w:rsidR="00D44BE2" w:rsidRPr="000D705A">
        <w:rPr>
          <w:rFonts w:ascii="Times New Roman" w:hAnsi="Times New Roman" w:cs="Times New Roman"/>
          <w:sz w:val="20"/>
          <w:szCs w:val="20"/>
        </w:rPr>
        <w:t>Therefore, in order to set a positive rhythm for the day,</w:t>
      </w:r>
      <w:r w:rsidRPr="000D705A">
        <w:rPr>
          <w:rFonts w:ascii="Times New Roman" w:hAnsi="Times New Roman" w:cs="Times New Roman"/>
          <w:sz w:val="20"/>
          <w:szCs w:val="20"/>
        </w:rPr>
        <w:t xml:space="preserve"> we believe it is important to slow</w:t>
      </w:r>
      <w:r w:rsidR="002B3BCF" w:rsidRPr="000D705A">
        <w:rPr>
          <w:rFonts w:ascii="Times New Roman" w:hAnsi="Times New Roman" w:cs="Times New Roman"/>
          <w:sz w:val="20"/>
          <w:szCs w:val="20"/>
        </w:rPr>
        <w:t xml:space="preserve"> down</w:t>
      </w:r>
      <w:r w:rsidRPr="000D705A">
        <w:rPr>
          <w:rFonts w:ascii="Times New Roman" w:hAnsi="Times New Roman" w:cs="Times New Roman"/>
          <w:sz w:val="20"/>
          <w:szCs w:val="20"/>
        </w:rPr>
        <w:t xml:space="preserve"> the pace and develop a constructive and </w:t>
      </w:r>
      <w:r w:rsidR="0032628D">
        <w:rPr>
          <w:rFonts w:ascii="Times New Roman" w:hAnsi="Times New Roman" w:cs="Times New Roman"/>
          <w:sz w:val="20"/>
          <w:szCs w:val="20"/>
        </w:rPr>
        <w:t xml:space="preserve">stimulating </w:t>
      </w:r>
      <w:r w:rsidRPr="000D705A">
        <w:rPr>
          <w:rFonts w:ascii="Times New Roman" w:hAnsi="Times New Roman" w:cs="Times New Roman"/>
          <w:sz w:val="20"/>
          <w:szCs w:val="20"/>
        </w:rPr>
        <w:t>routine</w:t>
      </w:r>
      <w:r w:rsidR="00D44BE2" w:rsidRPr="000D705A">
        <w:rPr>
          <w:rFonts w:ascii="Times New Roman" w:hAnsi="Times New Roman" w:cs="Times New Roman"/>
          <w:sz w:val="20"/>
          <w:szCs w:val="20"/>
        </w:rPr>
        <w:t>.</w:t>
      </w:r>
      <w:r w:rsidRPr="000D705A">
        <w:rPr>
          <w:rFonts w:ascii="Times New Roman" w:hAnsi="Times New Roman" w:cs="Times New Roman"/>
          <w:sz w:val="20"/>
          <w:szCs w:val="20"/>
        </w:rPr>
        <w:t xml:space="preserve"> Camden makes this easy for us: he wakes up with excitement in his eyes, an eagerness to start the day, and a desire to display his growing independence.</w:t>
      </w:r>
      <w:r w:rsidR="00D44BE2" w:rsidRPr="000D705A">
        <w:rPr>
          <w:rFonts w:ascii="Times New Roman" w:hAnsi="Times New Roman" w:cs="Times New Roman"/>
          <w:sz w:val="20"/>
          <w:szCs w:val="20"/>
        </w:rPr>
        <w:t xml:space="preserve">  He immediately springboards to a stand, leans over his baby brother’s crib and says “Morning Chasey! Wake up! Breakfast!”</w:t>
      </w:r>
      <w:r w:rsidR="005A2CB3" w:rsidRPr="000D705A">
        <w:rPr>
          <w:rFonts w:ascii="Times New Roman" w:hAnsi="Times New Roman" w:cs="Times New Roman"/>
          <w:sz w:val="20"/>
          <w:szCs w:val="20"/>
        </w:rPr>
        <w:t xml:space="preserve">  </w:t>
      </w:r>
      <w:r w:rsidR="00D44BE2" w:rsidRPr="000D705A">
        <w:rPr>
          <w:rFonts w:ascii="Times New Roman" w:hAnsi="Times New Roman" w:cs="Times New Roman"/>
          <w:sz w:val="20"/>
          <w:szCs w:val="20"/>
        </w:rPr>
        <w:t>He then runs out of the room searching for our puppy: “Chloe! Breakfast!”</w:t>
      </w:r>
      <w:r w:rsidR="005A2CB3" w:rsidRPr="000D705A">
        <w:rPr>
          <w:rFonts w:ascii="Times New Roman" w:hAnsi="Times New Roman" w:cs="Times New Roman"/>
          <w:sz w:val="20"/>
          <w:szCs w:val="20"/>
        </w:rPr>
        <w:t xml:space="preserve"> -</w:t>
      </w:r>
      <w:r w:rsidR="00D44BE2" w:rsidRPr="000D705A">
        <w:rPr>
          <w:rFonts w:ascii="Times New Roman" w:hAnsi="Times New Roman" w:cs="Times New Roman"/>
          <w:sz w:val="20"/>
          <w:szCs w:val="20"/>
        </w:rPr>
        <w:t xml:space="preserve"> </w:t>
      </w:r>
      <w:r w:rsidR="00267ABB" w:rsidRPr="000D705A">
        <w:rPr>
          <w:rFonts w:ascii="Times New Roman" w:hAnsi="Times New Roman" w:cs="Times New Roman"/>
          <w:sz w:val="20"/>
          <w:szCs w:val="20"/>
        </w:rPr>
        <w:t xml:space="preserve">before </w:t>
      </w:r>
      <w:r w:rsidR="005A2CB3" w:rsidRPr="000D705A">
        <w:rPr>
          <w:rFonts w:ascii="Times New Roman" w:hAnsi="Times New Roman" w:cs="Times New Roman"/>
          <w:sz w:val="20"/>
          <w:szCs w:val="20"/>
        </w:rPr>
        <w:t>running</w:t>
      </w:r>
      <w:r w:rsidR="00D44BE2" w:rsidRPr="000D705A">
        <w:rPr>
          <w:rFonts w:ascii="Times New Roman" w:hAnsi="Times New Roman" w:cs="Times New Roman"/>
          <w:sz w:val="20"/>
          <w:szCs w:val="20"/>
        </w:rPr>
        <w:t xml:space="preserve"> to the bathroom where he asks for help so he can “brush-a</w:t>
      </w:r>
      <w:r w:rsidR="00267ABB" w:rsidRPr="000D705A">
        <w:rPr>
          <w:rFonts w:ascii="Times New Roman" w:hAnsi="Times New Roman" w:cs="Times New Roman"/>
          <w:sz w:val="20"/>
          <w:szCs w:val="20"/>
        </w:rPr>
        <w:t>-</w:t>
      </w:r>
      <w:r w:rsidR="00D44BE2" w:rsidRPr="000D705A">
        <w:rPr>
          <w:rFonts w:ascii="Times New Roman" w:hAnsi="Times New Roman" w:cs="Times New Roman"/>
          <w:sz w:val="20"/>
          <w:szCs w:val="20"/>
        </w:rPr>
        <w:t>teeth”. He then corrals the family (Chloe included) to the table, where he showcases what can only be described as his “inner foodie” as he conjures up a</w:t>
      </w:r>
      <w:r w:rsidR="000D705A">
        <w:rPr>
          <w:rFonts w:ascii="Times New Roman" w:hAnsi="Times New Roman" w:cs="Times New Roman"/>
          <w:sz w:val="20"/>
          <w:szCs w:val="20"/>
        </w:rPr>
        <w:t xml:space="preserve">n elaborate </w:t>
      </w:r>
      <w:r w:rsidR="00D44BE2" w:rsidRPr="000D705A">
        <w:rPr>
          <w:rFonts w:ascii="Times New Roman" w:hAnsi="Times New Roman" w:cs="Times New Roman"/>
          <w:sz w:val="20"/>
          <w:szCs w:val="20"/>
        </w:rPr>
        <w:t>breakfast order</w:t>
      </w:r>
      <w:r w:rsidR="005A2CB3" w:rsidRPr="000D705A">
        <w:rPr>
          <w:rFonts w:ascii="Times New Roman" w:hAnsi="Times New Roman" w:cs="Times New Roman"/>
          <w:sz w:val="20"/>
          <w:szCs w:val="20"/>
        </w:rPr>
        <w:t xml:space="preserve">.  </w:t>
      </w:r>
      <w:r w:rsidR="00D44BE2" w:rsidRPr="000D705A">
        <w:rPr>
          <w:rFonts w:ascii="Times New Roman" w:hAnsi="Times New Roman" w:cs="Times New Roman"/>
          <w:sz w:val="20"/>
          <w:szCs w:val="20"/>
        </w:rPr>
        <w:t xml:space="preserve">Breakfast with Camden doesn’t </w:t>
      </w:r>
      <w:r w:rsidR="000D705A">
        <w:rPr>
          <w:rFonts w:ascii="Times New Roman" w:hAnsi="Times New Roman" w:cs="Times New Roman"/>
          <w:sz w:val="20"/>
          <w:szCs w:val="20"/>
        </w:rPr>
        <w:t>there</w:t>
      </w:r>
      <w:r w:rsidR="00D44BE2" w:rsidRPr="000D705A">
        <w:rPr>
          <w:rFonts w:ascii="Times New Roman" w:hAnsi="Times New Roman" w:cs="Times New Roman"/>
          <w:sz w:val="20"/>
          <w:szCs w:val="20"/>
        </w:rPr>
        <w:t xml:space="preserve">. </w:t>
      </w:r>
      <w:r w:rsidR="00144C5D" w:rsidRPr="000D705A">
        <w:rPr>
          <w:rFonts w:ascii="Times New Roman" w:hAnsi="Times New Roman" w:cs="Times New Roman"/>
          <w:sz w:val="20"/>
          <w:szCs w:val="20"/>
        </w:rPr>
        <w:t xml:space="preserve">He </w:t>
      </w:r>
      <w:r w:rsidR="005A2CB3" w:rsidRPr="000D705A">
        <w:rPr>
          <w:rFonts w:ascii="Times New Roman" w:hAnsi="Times New Roman" w:cs="Times New Roman"/>
          <w:sz w:val="20"/>
          <w:szCs w:val="20"/>
        </w:rPr>
        <w:t>also</w:t>
      </w:r>
      <w:r w:rsidR="00144C5D" w:rsidRPr="000D705A">
        <w:rPr>
          <w:rFonts w:ascii="Times New Roman" w:hAnsi="Times New Roman" w:cs="Times New Roman"/>
          <w:sz w:val="20"/>
          <w:szCs w:val="20"/>
        </w:rPr>
        <w:t xml:space="preserve"> shares</w:t>
      </w:r>
      <w:r w:rsidR="00D44BE2" w:rsidRPr="000D705A">
        <w:rPr>
          <w:rFonts w:ascii="Times New Roman" w:hAnsi="Times New Roman" w:cs="Times New Roman"/>
          <w:sz w:val="20"/>
          <w:szCs w:val="20"/>
        </w:rPr>
        <w:t xml:space="preserve"> his agenda for the day: “I go park”, “I go class”, “I take nap”, coupled with whatever else he has dreamt up for the </w:t>
      </w:r>
      <w:r w:rsidR="000D705A">
        <w:rPr>
          <w:rFonts w:ascii="Times New Roman" w:hAnsi="Times New Roman" w:cs="Times New Roman"/>
          <w:sz w:val="20"/>
          <w:szCs w:val="20"/>
        </w:rPr>
        <w:t>moment</w:t>
      </w:r>
      <w:r w:rsidR="00D44BE2" w:rsidRPr="000D705A">
        <w:rPr>
          <w:rFonts w:ascii="Times New Roman" w:hAnsi="Times New Roman" w:cs="Times New Roman"/>
          <w:sz w:val="20"/>
          <w:szCs w:val="20"/>
        </w:rPr>
        <w:t xml:space="preserve"> – most recently, he surprised us with “I go for coffee”. </w:t>
      </w:r>
      <w:r w:rsidR="00D9231A" w:rsidRPr="000D705A">
        <w:rPr>
          <w:rFonts w:ascii="Times New Roman" w:hAnsi="Times New Roman" w:cs="Times New Roman"/>
          <w:sz w:val="20"/>
          <w:szCs w:val="20"/>
        </w:rPr>
        <w:t xml:space="preserve">We also use this time as a way to teach Camden important lessons like sharing, </w:t>
      </w:r>
      <w:r w:rsidR="00267ABB" w:rsidRPr="000D705A">
        <w:rPr>
          <w:rFonts w:ascii="Times New Roman" w:hAnsi="Times New Roman" w:cs="Times New Roman"/>
          <w:sz w:val="20"/>
          <w:szCs w:val="20"/>
        </w:rPr>
        <w:t>since</w:t>
      </w:r>
      <w:r w:rsidR="00D9231A" w:rsidRPr="000D705A">
        <w:rPr>
          <w:rFonts w:ascii="Times New Roman" w:hAnsi="Times New Roman" w:cs="Times New Roman"/>
          <w:sz w:val="20"/>
          <w:szCs w:val="20"/>
        </w:rPr>
        <w:t xml:space="preserve"> he always asks to “take a bite” of whatever Mommy and Daddy are eating.  </w:t>
      </w:r>
      <w:r w:rsidR="00D44BE2" w:rsidRPr="000D705A">
        <w:rPr>
          <w:rFonts w:ascii="Times New Roman" w:hAnsi="Times New Roman" w:cs="Times New Roman"/>
          <w:sz w:val="20"/>
          <w:szCs w:val="20"/>
        </w:rPr>
        <w:t xml:space="preserve">Finally, before we leave for work, he </w:t>
      </w:r>
      <w:r w:rsidR="00D44BE2" w:rsidRPr="00B34052">
        <w:rPr>
          <w:rFonts w:ascii="Times New Roman" w:hAnsi="Times New Roman" w:cs="Times New Roman"/>
          <w:sz w:val="20"/>
          <w:szCs w:val="20"/>
        </w:rPr>
        <w:t>asks one of us to “read book” or “build towers”, and requests his favorite music to be played</w:t>
      </w:r>
      <w:r w:rsidR="000D705A" w:rsidRPr="00B34052">
        <w:rPr>
          <w:rFonts w:ascii="Times New Roman" w:hAnsi="Times New Roman" w:cs="Times New Roman"/>
          <w:sz w:val="20"/>
          <w:szCs w:val="20"/>
        </w:rPr>
        <w:t xml:space="preserve">.  </w:t>
      </w:r>
    </w:p>
    <w:p w:rsidR="00B34052" w:rsidRDefault="00B34052" w:rsidP="000D705A">
      <w:pPr>
        <w:pStyle w:val="NoSpacing"/>
        <w:rPr>
          <w:rFonts w:ascii="Times New Roman" w:hAnsi="Times New Roman" w:cs="Times New Roman"/>
          <w:sz w:val="20"/>
          <w:szCs w:val="20"/>
        </w:rPr>
      </w:pPr>
    </w:p>
    <w:p w:rsidR="000D705A" w:rsidRPr="00B34052" w:rsidRDefault="00085313" w:rsidP="000D705A">
      <w:pPr>
        <w:pStyle w:val="NoSpacing"/>
        <w:rPr>
          <w:rFonts w:ascii="Times New Roman" w:hAnsi="Times New Roman" w:cs="Times New Roman"/>
          <w:sz w:val="20"/>
          <w:szCs w:val="20"/>
        </w:rPr>
      </w:pPr>
      <w:r>
        <w:rPr>
          <w:rFonts w:ascii="Times New Roman" w:hAnsi="Times New Roman" w:cs="Times New Roman"/>
          <w:sz w:val="20"/>
          <w:szCs w:val="20"/>
        </w:rPr>
        <w:t>S</w:t>
      </w:r>
      <w:r w:rsidR="00B34052">
        <w:rPr>
          <w:rFonts w:ascii="Times New Roman" w:hAnsi="Times New Roman" w:cs="Times New Roman"/>
          <w:sz w:val="20"/>
          <w:szCs w:val="20"/>
        </w:rPr>
        <w:t xml:space="preserve">pending our mornings with </w:t>
      </w:r>
      <w:r>
        <w:rPr>
          <w:rFonts w:ascii="Times New Roman" w:hAnsi="Times New Roman" w:cs="Times New Roman"/>
          <w:sz w:val="20"/>
          <w:szCs w:val="20"/>
        </w:rPr>
        <w:t>Camden</w:t>
      </w:r>
      <w:r w:rsidR="00B34052">
        <w:rPr>
          <w:rFonts w:ascii="Times New Roman" w:hAnsi="Times New Roman" w:cs="Times New Roman"/>
          <w:sz w:val="20"/>
          <w:szCs w:val="20"/>
        </w:rPr>
        <w:t xml:space="preserve"> </w:t>
      </w:r>
      <w:r w:rsidR="0032628D">
        <w:rPr>
          <w:rFonts w:ascii="Times New Roman" w:hAnsi="Times New Roman" w:cs="Times New Roman"/>
          <w:sz w:val="20"/>
          <w:szCs w:val="20"/>
        </w:rPr>
        <w:t xml:space="preserve">has allowed us to focus on these little things, which in turn are really the big things.  We allow ourselves to see him </w:t>
      </w:r>
      <w:r w:rsidR="00B34052" w:rsidRPr="00536AFB">
        <w:rPr>
          <w:rFonts w:ascii="Times New Roman" w:hAnsi="Times New Roman" w:cs="Times New Roman"/>
          <w:sz w:val="20"/>
          <w:szCs w:val="20"/>
        </w:rPr>
        <w:t xml:space="preserve">discovering for the first time everything we take for granted.  </w:t>
      </w:r>
      <w:r w:rsidR="0032628D">
        <w:rPr>
          <w:rFonts w:ascii="Times New Roman" w:hAnsi="Times New Roman" w:cs="Times New Roman"/>
          <w:sz w:val="20"/>
          <w:szCs w:val="20"/>
        </w:rPr>
        <w:t>He</w:t>
      </w:r>
      <w:r w:rsidR="00B34052" w:rsidRPr="00536AFB">
        <w:rPr>
          <w:rFonts w:ascii="Times New Roman" w:hAnsi="Times New Roman" w:cs="Times New Roman"/>
          <w:sz w:val="20"/>
          <w:szCs w:val="20"/>
        </w:rPr>
        <w:t xml:space="preserve"> respond</w:t>
      </w:r>
      <w:r w:rsidR="0032628D">
        <w:rPr>
          <w:rFonts w:ascii="Times New Roman" w:hAnsi="Times New Roman" w:cs="Times New Roman"/>
          <w:sz w:val="20"/>
          <w:szCs w:val="20"/>
        </w:rPr>
        <w:t>s</w:t>
      </w:r>
      <w:r w:rsidR="00B34052" w:rsidRPr="00536AFB">
        <w:rPr>
          <w:rFonts w:ascii="Times New Roman" w:hAnsi="Times New Roman" w:cs="Times New Roman"/>
          <w:sz w:val="20"/>
          <w:szCs w:val="20"/>
        </w:rPr>
        <w:t xml:space="preserve"> genuinely, with no filters or inhibitions, no irony or detachment.  </w:t>
      </w:r>
      <w:r w:rsidR="0032628D">
        <w:rPr>
          <w:rFonts w:ascii="Times New Roman" w:hAnsi="Times New Roman" w:cs="Times New Roman"/>
          <w:sz w:val="20"/>
          <w:szCs w:val="20"/>
        </w:rPr>
        <w:t xml:space="preserve">He allows us to </w:t>
      </w:r>
      <w:r w:rsidR="00B34052" w:rsidRPr="00536AFB">
        <w:rPr>
          <w:rFonts w:ascii="Times New Roman" w:hAnsi="Times New Roman" w:cs="Times New Roman"/>
          <w:sz w:val="20"/>
          <w:szCs w:val="20"/>
        </w:rPr>
        <w:t xml:space="preserve">stay in the present and in the moment, and </w:t>
      </w:r>
      <w:r w:rsidR="0032628D">
        <w:rPr>
          <w:rFonts w:ascii="Times New Roman" w:hAnsi="Times New Roman" w:cs="Times New Roman"/>
          <w:sz w:val="20"/>
          <w:szCs w:val="20"/>
        </w:rPr>
        <w:t xml:space="preserve">enables </w:t>
      </w:r>
      <w:r w:rsidR="00B34052" w:rsidRPr="00536AFB">
        <w:rPr>
          <w:rFonts w:ascii="Times New Roman" w:hAnsi="Times New Roman" w:cs="Times New Roman"/>
          <w:sz w:val="20"/>
          <w:szCs w:val="20"/>
        </w:rPr>
        <w:t xml:space="preserve">us to see everything from a new, fresh perspective.  </w:t>
      </w:r>
      <w:r w:rsidR="000D705A" w:rsidRPr="00B34052">
        <w:rPr>
          <w:rFonts w:ascii="Times New Roman" w:hAnsi="Times New Roman" w:cs="Times New Roman"/>
          <w:sz w:val="20"/>
          <w:szCs w:val="20"/>
        </w:rPr>
        <w:t xml:space="preserve">We get to </w:t>
      </w:r>
      <w:r w:rsidR="000D705A" w:rsidRPr="00B34052">
        <w:rPr>
          <w:rFonts w:ascii="Times New Roman" w:hAnsi="Times New Roman" w:cs="Times New Roman"/>
          <w:sz w:val="20"/>
          <w:szCs w:val="20"/>
        </w:rPr>
        <w:t>catch up</w:t>
      </w:r>
      <w:r w:rsidR="000D705A" w:rsidRPr="00B34052">
        <w:rPr>
          <w:rFonts w:ascii="Times New Roman" w:hAnsi="Times New Roman" w:cs="Times New Roman"/>
          <w:sz w:val="20"/>
          <w:szCs w:val="20"/>
        </w:rPr>
        <w:t xml:space="preserve"> on milestones </w:t>
      </w:r>
      <w:r w:rsidR="000D705A" w:rsidRPr="00B34052">
        <w:rPr>
          <w:rFonts w:ascii="Times New Roman" w:hAnsi="Times New Roman" w:cs="Times New Roman"/>
          <w:sz w:val="20"/>
          <w:szCs w:val="20"/>
        </w:rPr>
        <w:t xml:space="preserve">that we might have missed the day before, such as realizing he can say a new word or that he’s mastered his ABC’s.  </w:t>
      </w:r>
      <w:r w:rsidR="00D44BE2" w:rsidRPr="00B34052">
        <w:rPr>
          <w:rFonts w:ascii="Times New Roman" w:hAnsi="Times New Roman" w:cs="Times New Roman"/>
          <w:sz w:val="20"/>
          <w:szCs w:val="20"/>
        </w:rPr>
        <w:t xml:space="preserve">Mornings with Camden, although full of </w:t>
      </w:r>
      <w:r w:rsidR="0032628D">
        <w:rPr>
          <w:rFonts w:ascii="Times New Roman" w:hAnsi="Times New Roman" w:cs="Times New Roman"/>
          <w:sz w:val="20"/>
          <w:szCs w:val="20"/>
        </w:rPr>
        <w:t xml:space="preserve">high </w:t>
      </w:r>
      <w:r w:rsidR="00D44BE2" w:rsidRPr="00B34052">
        <w:rPr>
          <w:rFonts w:ascii="Times New Roman" w:hAnsi="Times New Roman" w:cs="Times New Roman"/>
          <w:sz w:val="20"/>
          <w:szCs w:val="20"/>
        </w:rPr>
        <w:t>energy, provide us with th</w:t>
      </w:r>
      <w:r w:rsidR="000D705A" w:rsidRPr="00B34052">
        <w:rPr>
          <w:rFonts w:ascii="Times New Roman" w:hAnsi="Times New Roman" w:cs="Times New Roman"/>
          <w:sz w:val="20"/>
          <w:szCs w:val="20"/>
        </w:rPr>
        <w:t>is</w:t>
      </w:r>
      <w:r w:rsidR="00D44BE2" w:rsidRPr="00B34052">
        <w:rPr>
          <w:rFonts w:ascii="Times New Roman" w:hAnsi="Times New Roman" w:cs="Times New Roman"/>
          <w:sz w:val="20"/>
          <w:szCs w:val="20"/>
        </w:rPr>
        <w:t xml:space="preserve"> perfect ‘quiet’ before all the ‘noise’ this city tends to bring.</w:t>
      </w:r>
      <w:r w:rsidR="005A2CB3" w:rsidRPr="00B34052">
        <w:rPr>
          <w:rFonts w:ascii="Times New Roman" w:hAnsi="Times New Roman" w:cs="Times New Roman"/>
          <w:sz w:val="20"/>
          <w:szCs w:val="20"/>
        </w:rPr>
        <w:t xml:space="preserve">  </w:t>
      </w:r>
    </w:p>
    <w:p w:rsidR="00B34052" w:rsidRDefault="00B34052" w:rsidP="002B3BCF">
      <w:pPr>
        <w:jc w:val="both"/>
        <w:rPr>
          <w:rFonts w:ascii="Times New Roman" w:hAnsi="Times New Roman" w:cs="Times New Roman"/>
          <w:sz w:val="20"/>
          <w:szCs w:val="20"/>
        </w:rPr>
      </w:pPr>
    </w:p>
    <w:p w:rsidR="002B3BCF" w:rsidRPr="00086B7D" w:rsidRDefault="00D44BE2" w:rsidP="002B3BCF">
      <w:pPr>
        <w:jc w:val="both"/>
        <w:rPr>
          <w:rFonts w:ascii="Times New Roman" w:hAnsi="Times New Roman" w:cs="Times New Roman"/>
          <w:b/>
          <w:i/>
        </w:rPr>
      </w:pPr>
      <w:del w:id="0" w:author="Moolani, Dana" w:date="2016-09-21T14:49:00Z">
        <w:r w:rsidRPr="00A819A3" w:rsidDel="00D44BE2">
          <w:rPr>
            <w:rFonts w:ascii="Times New Roman" w:hAnsi="Times New Roman" w:cs="Times New Roman"/>
            <w:sz w:val="20"/>
            <w:szCs w:val="20"/>
          </w:rPr>
          <w:delText xml:space="preserve"> </w:delText>
        </w:r>
      </w:del>
      <w:r w:rsidR="002B3BCF" w:rsidRPr="00086B7D">
        <w:rPr>
          <w:rFonts w:ascii="Times New Roman" w:hAnsi="Times New Roman" w:cs="Times New Roman"/>
          <w:b/>
          <w:i/>
        </w:rPr>
        <w:t>What do you find to be the most enjoyable areas of parenting? Most stressful?</w:t>
      </w:r>
    </w:p>
    <w:p w:rsidR="005314DA" w:rsidRDefault="005314DA" w:rsidP="009E7E37">
      <w:pPr>
        <w:pStyle w:val="NoSpacing"/>
        <w:rPr>
          <w:rFonts w:ascii="Times New Roman" w:hAnsi="Times New Roman" w:cs="Times New Roman"/>
          <w:sz w:val="20"/>
          <w:szCs w:val="20"/>
        </w:rPr>
      </w:pPr>
      <w:r>
        <w:rPr>
          <w:rFonts w:ascii="Times New Roman" w:hAnsi="Times New Roman" w:cs="Times New Roman"/>
          <w:sz w:val="20"/>
          <w:szCs w:val="20"/>
        </w:rPr>
        <w:t>Whether it is the giggle Camden makes when he cracks himself up, or the running hug he gives you when you walk through the door, being parents had taught us to find joy in the mundane, and happiness in the tiniest of details.  Seeing the world through his eyes has fashioned everyday routines to become eventful, exciting and intriguing.  It is the times that he gets excited about something as simple as the bubble machine in the park or the digger truck he saw on the street that reminds us that every day</w:t>
      </w:r>
      <w:r w:rsidR="00C07DF2">
        <w:rPr>
          <w:rFonts w:ascii="Times New Roman" w:hAnsi="Times New Roman" w:cs="Times New Roman"/>
          <w:sz w:val="20"/>
          <w:szCs w:val="20"/>
        </w:rPr>
        <w:t xml:space="preserve"> is a new adventure, and that the world is an unmapped ter</w:t>
      </w:r>
      <w:r w:rsidR="00AA4836">
        <w:rPr>
          <w:rFonts w:ascii="Times New Roman" w:hAnsi="Times New Roman" w:cs="Times New Roman"/>
          <w:sz w:val="20"/>
          <w:szCs w:val="20"/>
        </w:rPr>
        <w:t xml:space="preserve">ritory waiting to be explored.  </w:t>
      </w:r>
      <w:r w:rsidR="00C07DF2">
        <w:rPr>
          <w:rFonts w:ascii="Times New Roman" w:hAnsi="Times New Roman" w:cs="Times New Roman"/>
          <w:sz w:val="20"/>
          <w:szCs w:val="20"/>
        </w:rPr>
        <w:t xml:space="preserve">Seeing Camden grow, develop, experiment and learn from his escapades and adventures continues to be a truly gratifying experience; his eyes light up with each new discovery, from realizing he can say a new word to mastering riding a scooter, everything is done with a sense of innocence and awe.  Whatever his conquest or milestone be, when we see and feel his confidence grow or bear witness to him learning from his mistakes, we are filled with a tremendous sense of joy and pride. </w:t>
      </w:r>
    </w:p>
    <w:p w:rsidR="00F87140" w:rsidRPr="00F87140" w:rsidRDefault="00AA4836" w:rsidP="00B3350C">
      <w:pPr>
        <w:pStyle w:val="NoSpacing"/>
        <w:jc w:val="both"/>
        <w:rPr>
          <w:rFonts w:ascii="Times New Roman" w:hAnsi="Times New Roman" w:cs="Times New Roman"/>
          <w:sz w:val="20"/>
          <w:szCs w:val="20"/>
          <w:highlight w:val="yellow"/>
        </w:rPr>
      </w:pPr>
      <w:r w:rsidRPr="00F87140">
        <w:rPr>
          <w:rFonts w:ascii="Times New Roman" w:hAnsi="Times New Roman" w:cs="Times New Roman"/>
          <w:sz w:val="20"/>
          <w:szCs w:val="20"/>
          <w:highlight w:val="yellow"/>
        </w:rPr>
        <w:t xml:space="preserve">We saw this first hand when Camden became a big brother.  He was only 18 months </w:t>
      </w:r>
      <w:r w:rsidR="00F87140" w:rsidRPr="00F87140">
        <w:rPr>
          <w:rFonts w:ascii="Times New Roman" w:hAnsi="Times New Roman" w:cs="Times New Roman"/>
          <w:sz w:val="20"/>
          <w:szCs w:val="20"/>
          <w:highlight w:val="yellow"/>
        </w:rPr>
        <w:t xml:space="preserve">old </w:t>
      </w:r>
      <w:r w:rsidRPr="00F87140">
        <w:rPr>
          <w:rFonts w:ascii="Times New Roman" w:hAnsi="Times New Roman" w:cs="Times New Roman"/>
          <w:sz w:val="20"/>
          <w:szCs w:val="20"/>
          <w:highlight w:val="yellow"/>
        </w:rPr>
        <w:t xml:space="preserve">when Chase was born </w:t>
      </w:r>
      <w:r w:rsidR="00F87140" w:rsidRPr="00F87140">
        <w:rPr>
          <w:rFonts w:ascii="Times New Roman" w:hAnsi="Times New Roman" w:cs="Times New Roman"/>
          <w:sz w:val="20"/>
          <w:szCs w:val="20"/>
          <w:highlight w:val="yellow"/>
        </w:rPr>
        <w:t xml:space="preserve">and </w:t>
      </w:r>
      <w:ins w:id="1" w:author="Moolani, Dana" w:date="2016-09-21T17:39:00Z">
        <w:r w:rsidR="0065091F" w:rsidRPr="00F87140">
          <w:rPr>
            <w:rFonts w:ascii="Times New Roman" w:hAnsi="Times New Roman" w:cs="Times New Roman"/>
            <w:sz w:val="20"/>
            <w:szCs w:val="20"/>
            <w:highlight w:val="yellow"/>
            <w:rPrChange w:id="2" w:author="Moolani, Dana" w:date="2016-09-21T17:39:00Z">
              <w:rPr>
                <w:rFonts w:ascii="Times New Roman" w:hAnsi="Times New Roman" w:cs="Times New Roman"/>
                <w:sz w:val="24"/>
                <w:szCs w:val="24"/>
                <w:highlight w:val="yellow"/>
              </w:rPr>
            </w:rPrChange>
          </w:rPr>
          <w:t xml:space="preserve">was not able to fully comprehend the concept of a sibling.  </w:t>
        </w:r>
      </w:ins>
      <w:r w:rsidRPr="00F87140">
        <w:rPr>
          <w:rFonts w:ascii="Times New Roman" w:hAnsi="Times New Roman" w:cs="Times New Roman"/>
          <w:sz w:val="20"/>
          <w:szCs w:val="20"/>
          <w:highlight w:val="yellow"/>
        </w:rPr>
        <w:t xml:space="preserve">After seeing the </w:t>
      </w:r>
      <w:ins w:id="3" w:author="Moolani, Dana" w:date="2016-09-21T17:39:00Z">
        <w:r w:rsidR="0065091F" w:rsidRPr="00F87140">
          <w:rPr>
            <w:rFonts w:ascii="Times New Roman" w:hAnsi="Times New Roman" w:cs="Times New Roman"/>
            <w:sz w:val="20"/>
            <w:szCs w:val="20"/>
            <w:highlight w:val="yellow"/>
            <w:rPrChange w:id="4" w:author="Moolani, Dana" w:date="2016-09-21T17:39:00Z">
              <w:rPr>
                <w:rFonts w:ascii="Times New Roman" w:hAnsi="Times New Roman" w:cs="Times New Roman"/>
                <w:sz w:val="24"/>
                <w:szCs w:val="24"/>
                <w:highlight w:val="yellow"/>
              </w:rPr>
            </w:rPrChange>
          </w:rPr>
          <w:t xml:space="preserve">baby lying on Mommy </w:t>
        </w:r>
      </w:ins>
      <w:r w:rsidRPr="00F87140">
        <w:rPr>
          <w:rFonts w:ascii="Times New Roman" w:hAnsi="Times New Roman" w:cs="Times New Roman"/>
          <w:sz w:val="20"/>
          <w:szCs w:val="20"/>
          <w:highlight w:val="yellow"/>
        </w:rPr>
        <w:t>for the first time he i</w:t>
      </w:r>
      <w:ins w:id="5" w:author="Moolani, Dana" w:date="2016-09-21T17:39:00Z">
        <w:r w:rsidR="0065091F" w:rsidRPr="00F87140">
          <w:rPr>
            <w:rFonts w:ascii="Times New Roman" w:hAnsi="Times New Roman" w:cs="Times New Roman"/>
            <w:sz w:val="20"/>
            <w:szCs w:val="20"/>
            <w:highlight w:val="yellow"/>
            <w:rPrChange w:id="6" w:author="Moolani, Dana" w:date="2016-09-21T17:39:00Z">
              <w:rPr>
                <w:rFonts w:ascii="Times New Roman" w:hAnsi="Times New Roman" w:cs="Times New Roman"/>
                <w:sz w:val="24"/>
                <w:szCs w:val="24"/>
                <w:highlight w:val="yellow"/>
              </w:rPr>
            </w:rPrChange>
          </w:rPr>
          <w:t xml:space="preserve">mmediately climbed up the bed to jump in </w:t>
        </w:r>
      </w:ins>
      <w:r w:rsidRPr="00F87140">
        <w:rPr>
          <w:rFonts w:ascii="Times New Roman" w:hAnsi="Times New Roman" w:cs="Times New Roman"/>
          <w:sz w:val="20"/>
          <w:szCs w:val="20"/>
          <w:highlight w:val="yellow"/>
        </w:rPr>
        <w:t xml:space="preserve">Mommy’s </w:t>
      </w:r>
      <w:ins w:id="7" w:author="Moolani, Dana" w:date="2016-09-21T17:39:00Z">
        <w:r w:rsidR="0065091F" w:rsidRPr="00F87140">
          <w:rPr>
            <w:rFonts w:ascii="Times New Roman" w:hAnsi="Times New Roman" w:cs="Times New Roman"/>
            <w:sz w:val="20"/>
            <w:szCs w:val="20"/>
            <w:highlight w:val="yellow"/>
            <w:rPrChange w:id="8" w:author="Moolani, Dana" w:date="2016-09-21T17:39:00Z">
              <w:rPr>
                <w:rFonts w:ascii="Times New Roman" w:hAnsi="Times New Roman" w:cs="Times New Roman"/>
                <w:sz w:val="24"/>
                <w:szCs w:val="24"/>
                <w:highlight w:val="yellow"/>
              </w:rPr>
            </w:rPrChange>
          </w:rPr>
          <w:t>arms</w:t>
        </w:r>
      </w:ins>
      <w:r w:rsidRPr="00F87140">
        <w:rPr>
          <w:rFonts w:ascii="Times New Roman" w:hAnsi="Times New Roman" w:cs="Times New Roman"/>
          <w:sz w:val="20"/>
          <w:szCs w:val="20"/>
          <w:highlight w:val="yellow"/>
        </w:rPr>
        <w:t>.  T</w:t>
      </w:r>
      <w:ins w:id="9" w:author="Moolani, Dana" w:date="2016-09-21T17:39:00Z">
        <w:r w:rsidR="0065091F" w:rsidRPr="00F87140">
          <w:rPr>
            <w:rFonts w:ascii="Times New Roman" w:hAnsi="Times New Roman" w:cs="Times New Roman"/>
            <w:sz w:val="20"/>
            <w:szCs w:val="20"/>
            <w:highlight w:val="yellow"/>
            <w:rPrChange w:id="10" w:author="Moolani, Dana" w:date="2016-09-21T17:39:00Z">
              <w:rPr>
                <w:rFonts w:ascii="Times New Roman" w:hAnsi="Times New Roman" w:cs="Times New Roman"/>
                <w:sz w:val="24"/>
                <w:szCs w:val="24"/>
                <w:highlight w:val="yellow"/>
              </w:rPr>
            </w:rPrChange>
          </w:rPr>
          <w:t>he next thing we heard was “no Chase</w:t>
        </w:r>
      </w:ins>
      <w:r w:rsidRPr="00F87140">
        <w:rPr>
          <w:rFonts w:ascii="Times New Roman" w:hAnsi="Times New Roman" w:cs="Times New Roman"/>
          <w:sz w:val="20"/>
          <w:szCs w:val="20"/>
          <w:highlight w:val="yellow"/>
        </w:rPr>
        <w:t xml:space="preserve">”.  </w:t>
      </w:r>
      <w:r w:rsidR="00F87140" w:rsidRPr="00F87140">
        <w:rPr>
          <w:rFonts w:ascii="Times New Roman" w:hAnsi="Times New Roman" w:cs="Times New Roman"/>
          <w:sz w:val="20"/>
          <w:szCs w:val="20"/>
          <w:highlight w:val="yellow"/>
        </w:rPr>
        <w:t xml:space="preserve">Those same two words have taken on a new meaning over the past six months, and are now said with happiness and excitement.  </w:t>
      </w:r>
      <w:r w:rsidR="00F87140" w:rsidRPr="00F87140">
        <w:rPr>
          <w:rFonts w:ascii="Times New Roman" w:hAnsi="Times New Roman" w:cs="Times New Roman"/>
          <w:sz w:val="20"/>
          <w:szCs w:val="20"/>
          <w:highlight w:val="yellow"/>
        </w:rPr>
        <w:t>Today if you ask Camden “is Caroline your best friend?” he responds “no Chase!</w:t>
      </w:r>
      <w:r w:rsidR="00F87140" w:rsidRPr="00F87140">
        <w:rPr>
          <w:rFonts w:ascii="Times New Roman" w:hAnsi="Times New Roman" w:cs="Times New Roman"/>
          <w:sz w:val="20"/>
          <w:szCs w:val="20"/>
          <w:highlight w:val="yellow"/>
        </w:rPr>
        <w:t>”  T</w:t>
      </w:r>
      <w:r w:rsidRPr="00F87140">
        <w:rPr>
          <w:rFonts w:ascii="Times New Roman" w:hAnsi="Times New Roman" w:cs="Times New Roman"/>
          <w:sz w:val="20"/>
          <w:szCs w:val="20"/>
          <w:highlight w:val="yellow"/>
        </w:rPr>
        <w:t>here</w:t>
      </w:r>
      <w:ins w:id="11" w:author="Moolani, Dana" w:date="2016-09-21T17:39:00Z">
        <w:r w:rsidR="0065091F" w:rsidRPr="00F87140">
          <w:rPr>
            <w:rFonts w:ascii="Times New Roman" w:hAnsi="Times New Roman" w:cs="Times New Roman"/>
            <w:sz w:val="20"/>
            <w:szCs w:val="20"/>
            <w:highlight w:val="yellow"/>
            <w:rPrChange w:id="12" w:author="Moolani, Dana" w:date="2016-09-21T17:39:00Z">
              <w:rPr>
                <w:rFonts w:ascii="Times New Roman" w:hAnsi="Times New Roman" w:cs="Times New Roman"/>
                <w:sz w:val="24"/>
                <w:szCs w:val="24"/>
                <w:highlight w:val="yellow"/>
              </w:rPr>
            </w:rPrChange>
          </w:rPr>
          <w:t xml:space="preserve"> has been nothing more heartwarming than seeing Camden fall in love with </w:t>
        </w:r>
      </w:ins>
      <w:r w:rsidR="00F87140" w:rsidRPr="00F87140">
        <w:rPr>
          <w:rFonts w:ascii="Times New Roman" w:hAnsi="Times New Roman" w:cs="Times New Roman"/>
          <w:sz w:val="20"/>
          <w:szCs w:val="20"/>
          <w:highlight w:val="yellow"/>
        </w:rPr>
        <w:t>his brother</w:t>
      </w:r>
      <w:r w:rsidRPr="00F87140">
        <w:rPr>
          <w:rFonts w:ascii="Times New Roman" w:hAnsi="Times New Roman" w:cs="Times New Roman"/>
          <w:sz w:val="20"/>
          <w:szCs w:val="20"/>
          <w:highlight w:val="yellow"/>
        </w:rPr>
        <w:t>;</w:t>
      </w:r>
      <w:ins w:id="13" w:author="Moolani, Dana" w:date="2016-09-21T17:39:00Z">
        <w:r w:rsidR="0065091F" w:rsidRPr="00F87140">
          <w:rPr>
            <w:rFonts w:ascii="Times New Roman" w:hAnsi="Times New Roman" w:cs="Times New Roman"/>
            <w:sz w:val="20"/>
            <w:szCs w:val="20"/>
            <w:highlight w:val="yellow"/>
            <w:rPrChange w:id="14" w:author="Moolani, Dana" w:date="2016-09-21T17:39:00Z">
              <w:rPr>
                <w:rFonts w:ascii="Times New Roman" w:hAnsi="Times New Roman" w:cs="Times New Roman"/>
                <w:sz w:val="24"/>
                <w:szCs w:val="24"/>
                <w:highlight w:val="yellow"/>
              </w:rPr>
            </w:rPrChange>
          </w:rPr>
          <w:t xml:space="preserve"> and</w:t>
        </w:r>
      </w:ins>
      <w:r w:rsidRPr="00F87140">
        <w:rPr>
          <w:rFonts w:ascii="Times New Roman" w:hAnsi="Times New Roman" w:cs="Times New Roman"/>
          <w:sz w:val="20"/>
          <w:szCs w:val="20"/>
          <w:highlight w:val="yellow"/>
        </w:rPr>
        <w:t xml:space="preserve"> </w:t>
      </w:r>
      <w:ins w:id="15" w:author="Moolani, Dana" w:date="2016-09-21T17:39:00Z">
        <w:r w:rsidR="0065091F" w:rsidRPr="00F87140">
          <w:rPr>
            <w:rFonts w:ascii="Times New Roman" w:hAnsi="Times New Roman" w:cs="Times New Roman"/>
            <w:sz w:val="20"/>
            <w:szCs w:val="20"/>
            <w:highlight w:val="yellow"/>
            <w:rPrChange w:id="16" w:author="Moolani, Dana" w:date="2016-09-21T17:39:00Z">
              <w:rPr>
                <w:rFonts w:ascii="Times New Roman" w:hAnsi="Times New Roman" w:cs="Times New Roman"/>
                <w:sz w:val="24"/>
                <w:szCs w:val="24"/>
                <w:highlight w:val="yellow"/>
              </w:rPr>
            </w:rPrChange>
          </w:rPr>
          <w:t>though he is still in diapers himself, he has taken on the role of big brother and protector</w:t>
        </w:r>
      </w:ins>
      <w:r w:rsidRPr="00F87140">
        <w:rPr>
          <w:rFonts w:ascii="Times New Roman" w:hAnsi="Times New Roman" w:cs="Times New Roman"/>
          <w:sz w:val="20"/>
          <w:szCs w:val="20"/>
          <w:highlight w:val="yellow"/>
        </w:rPr>
        <w:t xml:space="preserve">, as he embraces the opportunity </w:t>
      </w:r>
      <w:r w:rsidR="008F0ADB" w:rsidRPr="00F87140">
        <w:rPr>
          <w:rFonts w:ascii="Times New Roman" w:hAnsi="Times New Roman" w:cs="Times New Roman"/>
          <w:sz w:val="20"/>
          <w:szCs w:val="20"/>
          <w:highlight w:val="yellow"/>
        </w:rPr>
        <w:t>to</w:t>
      </w:r>
      <w:r w:rsidRPr="00F87140">
        <w:rPr>
          <w:rFonts w:ascii="Times New Roman" w:hAnsi="Times New Roman" w:cs="Times New Roman"/>
          <w:sz w:val="20"/>
          <w:szCs w:val="20"/>
          <w:highlight w:val="yellow"/>
        </w:rPr>
        <w:t xml:space="preserve"> help change his brother’s diaper, feed him applesauce and kiss him good night</w:t>
      </w:r>
      <w:ins w:id="17" w:author="Moolani, Dana" w:date="2016-09-21T17:39:00Z">
        <w:r w:rsidR="0065091F" w:rsidRPr="00F87140">
          <w:rPr>
            <w:rFonts w:ascii="Times New Roman" w:hAnsi="Times New Roman" w:cs="Times New Roman"/>
            <w:sz w:val="20"/>
            <w:szCs w:val="20"/>
            <w:highlight w:val="yellow"/>
            <w:rPrChange w:id="18" w:author="Moolani, Dana" w:date="2016-09-21T17:39:00Z">
              <w:rPr>
                <w:rFonts w:ascii="Times New Roman" w:hAnsi="Times New Roman" w:cs="Times New Roman"/>
                <w:sz w:val="24"/>
                <w:szCs w:val="24"/>
                <w:highlight w:val="yellow"/>
              </w:rPr>
            </w:rPrChange>
          </w:rPr>
          <w:t xml:space="preserve">. </w:t>
        </w:r>
      </w:ins>
    </w:p>
    <w:p w:rsidR="00F87140" w:rsidRPr="00F87140" w:rsidRDefault="00F87140" w:rsidP="00B3350C">
      <w:pPr>
        <w:pStyle w:val="NoSpacing"/>
        <w:jc w:val="both"/>
        <w:rPr>
          <w:rFonts w:ascii="Times New Roman" w:hAnsi="Times New Roman" w:cs="Times New Roman"/>
          <w:sz w:val="20"/>
          <w:szCs w:val="20"/>
          <w:highlight w:val="yellow"/>
        </w:rPr>
      </w:pPr>
    </w:p>
    <w:p w:rsidR="00B3350C" w:rsidRDefault="00F87140" w:rsidP="00B3350C">
      <w:pPr>
        <w:pStyle w:val="NoSpacing"/>
        <w:jc w:val="both"/>
        <w:rPr>
          <w:rFonts w:ascii="Times New Roman" w:hAnsi="Times New Roman" w:cs="Times New Roman"/>
          <w:sz w:val="20"/>
          <w:szCs w:val="20"/>
        </w:rPr>
      </w:pPr>
      <w:r w:rsidRPr="00F87140">
        <w:rPr>
          <w:rFonts w:ascii="Times New Roman" w:hAnsi="Times New Roman" w:cs="Times New Roman"/>
          <w:sz w:val="20"/>
          <w:szCs w:val="20"/>
          <w:highlight w:val="yellow"/>
        </w:rPr>
        <w:t>While watching Camden mature h</w:t>
      </w:r>
      <w:bookmarkStart w:id="19" w:name="_GoBack"/>
      <w:bookmarkEnd w:id="19"/>
      <w:r w:rsidRPr="00F87140">
        <w:rPr>
          <w:rFonts w:ascii="Times New Roman" w:hAnsi="Times New Roman" w:cs="Times New Roman"/>
          <w:sz w:val="20"/>
          <w:szCs w:val="20"/>
          <w:highlight w:val="yellow"/>
        </w:rPr>
        <w:t xml:space="preserve">as made us incredibly proud, the process getting here wasn’t easy.  </w:t>
      </w:r>
      <w:ins w:id="20" w:author="Moolani, Dana" w:date="2016-09-21T15:36:00Z">
        <w:r w:rsidR="009E7E37" w:rsidRPr="00F87140">
          <w:rPr>
            <w:rFonts w:ascii="Times New Roman" w:hAnsi="Times New Roman" w:cs="Times New Roman"/>
            <w:sz w:val="20"/>
            <w:szCs w:val="20"/>
            <w:highlight w:val="yellow"/>
            <w:rPrChange w:id="21" w:author="Moolani, Dana" w:date="2016-09-21T17:39:00Z">
              <w:rPr>
                <w:rFonts w:ascii="Times New Roman" w:hAnsi="Times New Roman" w:cs="Times New Roman"/>
                <w:sz w:val="24"/>
                <w:szCs w:val="24"/>
                <w:highlight w:val="yellow"/>
              </w:rPr>
            </w:rPrChange>
          </w:rPr>
          <w:t>Th</w:t>
        </w:r>
      </w:ins>
      <w:r w:rsidRPr="00F87140">
        <w:rPr>
          <w:rFonts w:ascii="Times New Roman" w:hAnsi="Times New Roman" w:cs="Times New Roman"/>
          <w:sz w:val="20"/>
          <w:szCs w:val="20"/>
          <w:highlight w:val="yellow"/>
        </w:rPr>
        <w:t>is</w:t>
      </w:r>
      <w:ins w:id="22" w:author="Moolani, Dana" w:date="2016-09-21T15:36:00Z">
        <w:r w:rsidR="009E7E37" w:rsidRPr="00F87140">
          <w:rPr>
            <w:rFonts w:ascii="Times New Roman" w:hAnsi="Times New Roman" w:cs="Times New Roman"/>
            <w:sz w:val="20"/>
            <w:szCs w:val="20"/>
            <w:highlight w:val="yellow"/>
            <w:rPrChange w:id="23" w:author="Moolani, Dana" w:date="2016-09-21T17:39:00Z">
              <w:rPr>
                <w:rFonts w:ascii="Times New Roman" w:hAnsi="Times New Roman" w:cs="Times New Roman"/>
                <w:sz w:val="24"/>
                <w:szCs w:val="24"/>
                <w:highlight w:val="yellow"/>
              </w:rPr>
            </w:rPrChange>
          </w:rPr>
          <w:t xml:space="preserve"> all-consuming love for our </w:t>
        </w:r>
      </w:ins>
      <w:r w:rsidR="0003253C" w:rsidRPr="00F87140">
        <w:rPr>
          <w:rFonts w:ascii="Times New Roman" w:hAnsi="Times New Roman" w:cs="Times New Roman"/>
          <w:sz w:val="20"/>
          <w:szCs w:val="20"/>
          <w:highlight w:val="yellow"/>
        </w:rPr>
        <w:t>children</w:t>
      </w:r>
      <w:ins w:id="24" w:author="Moolani, Dana" w:date="2016-09-21T15:36:00Z">
        <w:r w:rsidR="009E7E37" w:rsidRPr="00F87140">
          <w:rPr>
            <w:rFonts w:ascii="Times New Roman" w:hAnsi="Times New Roman" w:cs="Times New Roman"/>
            <w:sz w:val="20"/>
            <w:szCs w:val="20"/>
            <w:highlight w:val="yellow"/>
            <w:rPrChange w:id="25" w:author="Moolani, Dana" w:date="2016-09-21T17:39:00Z">
              <w:rPr>
                <w:rFonts w:ascii="Times New Roman" w:hAnsi="Times New Roman" w:cs="Times New Roman"/>
                <w:sz w:val="24"/>
                <w:szCs w:val="24"/>
                <w:highlight w:val="yellow"/>
              </w:rPr>
            </w:rPrChange>
          </w:rPr>
          <w:t xml:space="preserve"> is what creates the challenges of parenting, yet makes it all </w:t>
        </w:r>
      </w:ins>
      <w:r w:rsidR="00B3350C" w:rsidRPr="00F87140">
        <w:rPr>
          <w:rFonts w:ascii="Times New Roman" w:hAnsi="Times New Roman" w:cs="Times New Roman"/>
          <w:sz w:val="20"/>
          <w:szCs w:val="20"/>
          <w:highlight w:val="yellow"/>
        </w:rPr>
        <w:t>meaningful</w:t>
      </w:r>
      <w:ins w:id="26" w:author="Moolani, Dana" w:date="2016-09-21T15:36:00Z">
        <w:r w:rsidR="009E7E37" w:rsidRPr="00F87140">
          <w:rPr>
            <w:rFonts w:ascii="Times New Roman" w:hAnsi="Times New Roman" w:cs="Times New Roman"/>
            <w:sz w:val="20"/>
            <w:szCs w:val="20"/>
            <w:highlight w:val="yellow"/>
            <w:rPrChange w:id="27" w:author="Moolani, Dana" w:date="2016-09-21T17:39:00Z">
              <w:rPr>
                <w:rFonts w:ascii="Times New Roman" w:hAnsi="Times New Roman" w:cs="Times New Roman"/>
                <w:sz w:val="24"/>
                <w:szCs w:val="24"/>
                <w:highlight w:val="yellow"/>
              </w:rPr>
            </w:rPrChange>
          </w:rPr>
          <w:t xml:space="preserve">.  We worry about our kids, try to figure out what’s best for them, and constantly focus on keeping them healthy and safe.  </w:t>
        </w:r>
      </w:ins>
      <w:r w:rsidR="00A737D9" w:rsidRPr="00F87140">
        <w:rPr>
          <w:rFonts w:ascii="Times New Roman" w:hAnsi="Times New Roman" w:cs="Times New Roman"/>
          <w:sz w:val="20"/>
          <w:szCs w:val="20"/>
          <w:highlight w:val="yellow"/>
        </w:rPr>
        <w:t>It takes some time to learn that you can’t control everything, you can’t always make it right, and that discipline doesn’t make you a bad parent.</w:t>
      </w:r>
      <w:r w:rsidR="00A737D9" w:rsidRPr="00B3350C">
        <w:rPr>
          <w:rFonts w:ascii="Times New Roman" w:hAnsi="Times New Roman" w:cs="Times New Roman"/>
          <w:sz w:val="20"/>
          <w:szCs w:val="20"/>
        </w:rPr>
        <w:t xml:space="preserve"> </w:t>
      </w:r>
    </w:p>
    <w:p w:rsidR="00B3350C" w:rsidRDefault="00B3350C" w:rsidP="00B3350C">
      <w:pPr>
        <w:pStyle w:val="NoSpacing"/>
        <w:jc w:val="both"/>
        <w:rPr>
          <w:rFonts w:ascii="Times New Roman" w:hAnsi="Times New Roman" w:cs="Times New Roman"/>
          <w:sz w:val="20"/>
          <w:szCs w:val="20"/>
        </w:rPr>
      </w:pPr>
    </w:p>
    <w:p w:rsidR="00B3350C" w:rsidRPr="00B34052" w:rsidRDefault="00A737D9" w:rsidP="00B3350C">
      <w:pPr>
        <w:pStyle w:val="NoSpacing"/>
        <w:jc w:val="both"/>
        <w:rPr>
          <w:rFonts w:ascii="Times New Roman" w:hAnsi="Times New Roman" w:cs="Times New Roman"/>
          <w:sz w:val="20"/>
          <w:szCs w:val="20"/>
        </w:rPr>
      </w:pPr>
      <w:r w:rsidRPr="00B3350C">
        <w:rPr>
          <w:rFonts w:ascii="Times New Roman" w:hAnsi="Times New Roman" w:cs="Times New Roman"/>
          <w:sz w:val="20"/>
          <w:szCs w:val="20"/>
        </w:rPr>
        <w:t>With Camden, a</w:t>
      </w:r>
      <w:ins w:id="28" w:author="Moolani, Dana" w:date="2016-09-21T15:36:00Z">
        <w:r w:rsidR="009E7E37" w:rsidRPr="00B3350C">
          <w:rPr>
            <w:rFonts w:ascii="Times New Roman" w:hAnsi="Times New Roman" w:cs="Times New Roman"/>
            <w:sz w:val="20"/>
            <w:szCs w:val="20"/>
            <w:rPrChange w:id="29" w:author="Moolani, Dana" w:date="2016-09-21T17:39:00Z">
              <w:rPr>
                <w:rFonts w:ascii="Times New Roman" w:hAnsi="Times New Roman" w:cs="Times New Roman"/>
                <w:sz w:val="24"/>
                <w:szCs w:val="24"/>
                <w:highlight w:val="yellow"/>
              </w:rPr>
            </w:rPrChange>
          </w:rPr>
          <w:t xml:space="preserve">lthough </w:t>
        </w:r>
      </w:ins>
      <w:r w:rsidRPr="00B3350C">
        <w:rPr>
          <w:rFonts w:ascii="Times New Roman" w:hAnsi="Times New Roman" w:cs="Times New Roman"/>
          <w:sz w:val="20"/>
          <w:szCs w:val="20"/>
        </w:rPr>
        <w:t>he</w:t>
      </w:r>
      <w:ins w:id="30" w:author="Moolani, Dana" w:date="2016-09-21T15:36:00Z">
        <w:r w:rsidR="009E7E37" w:rsidRPr="00B3350C">
          <w:rPr>
            <w:rFonts w:ascii="Times New Roman" w:hAnsi="Times New Roman" w:cs="Times New Roman"/>
            <w:sz w:val="20"/>
            <w:szCs w:val="20"/>
            <w:rPrChange w:id="31" w:author="Moolani, Dana" w:date="2016-09-21T17:39:00Z">
              <w:rPr>
                <w:rFonts w:ascii="Times New Roman" w:hAnsi="Times New Roman" w:cs="Times New Roman"/>
                <w:sz w:val="24"/>
                <w:szCs w:val="24"/>
                <w:highlight w:val="yellow"/>
              </w:rPr>
            </w:rPrChange>
          </w:rPr>
          <w:t xml:space="preserve"> communicates well and is able to generally express his ideas, wants and needs, he is still learning to cope with strong feelings</w:t>
        </w:r>
      </w:ins>
      <w:r w:rsidRPr="00B3350C">
        <w:rPr>
          <w:rFonts w:ascii="Times New Roman" w:hAnsi="Times New Roman" w:cs="Times New Roman"/>
          <w:sz w:val="20"/>
          <w:szCs w:val="20"/>
        </w:rPr>
        <w:t>, particularly those of his recent realization that he is a separate individual from Mommy and Daddy</w:t>
      </w:r>
      <w:ins w:id="32" w:author="Moolani, Dana" w:date="2016-09-21T15:36:00Z">
        <w:r w:rsidR="009E7E37" w:rsidRPr="00B3350C">
          <w:rPr>
            <w:rFonts w:ascii="Times New Roman" w:hAnsi="Times New Roman" w:cs="Times New Roman"/>
            <w:sz w:val="20"/>
            <w:szCs w:val="20"/>
            <w:rPrChange w:id="33" w:author="Moolani, Dana" w:date="2016-09-21T17:39:00Z">
              <w:rPr>
                <w:rFonts w:ascii="Times New Roman" w:hAnsi="Times New Roman" w:cs="Times New Roman"/>
                <w:sz w:val="24"/>
                <w:szCs w:val="24"/>
                <w:highlight w:val="yellow"/>
              </w:rPr>
            </w:rPrChange>
          </w:rPr>
          <w:t>.</w:t>
        </w:r>
      </w:ins>
      <w:r w:rsidRPr="00B3350C">
        <w:rPr>
          <w:rFonts w:ascii="Times New Roman" w:hAnsi="Times New Roman" w:cs="Times New Roman"/>
          <w:sz w:val="20"/>
          <w:szCs w:val="20"/>
        </w:rPr>
        <w:t xml:space="preserve">  </w:t>
      </w:r>
      <w:r w:rsidRPr="00B3350C">
        <w:rPr>
          <w:rFonts w:ascii="Times New Roman" w:hAnsi="Times New Roman" w:cs="Times New Roman"/>
          <w:sz w:val="20"/>
          <w:szCs w:val="20"/>
        </w:rPr>
        <w:t xml:space="preserve">He tries hard to assert himself, </w:t>
      </w:r>
      <w:r w:rsidRPr="00B3350C">
        <w:rPr>
          <w:rFonts w:ascii="Times New Roman" w:hAnsi="Times New Roman" w:cs="Times New Roman"/>
          <w:sz w:val="20"/>
          <w:szCs w:val="20"/>
        </w:rPr>
        <w:t xml:space="preserve">to </w:t>
      </w:r>
      <w:r w:rsidRPr="00B3350C">
        <w:rPr>
          <w:rFonts w:ascii="Times New Roman" w:hAnsi="Times New Roman" w:cs="Times New Roman"/>
          <w:sz w:val="20"/>
          <w:szCs w:val="20"/>
        </w:rPr>
        <w:t>communicate his preferences, and to act (as</w:t>
      </w:r>
      <w:r w:rsidR="00B3350C">
        <w:rPr>
          <w:rFonts w:ascii="Times New Roman" w:hAnsi="Times New Roman" w:cs="Times New Roman"/>
          <w:sz w:val="20"/>
          <w:szCs w:val="20"/>
        </w:rPr>
        <w:t xml:space="preserve"> much as he can) independently.  </w:t>
      </w:r>
      <w:r w:rsidRPr="00B3350C">
        <w:rPr>
          <w:rFonts w:ascii="Times New Roman" w:hAnsi="Times New Roman" w:cs="Times New Roman"/>
          <w:sz w:val="20"/>
          <w:szCs w:val="20"/>
        </w:rPr>
        <w:t xml:space="preserve">This can sometimes lead to frustration as he takes you on the emotional, toddler rollercoaster – yelling at you one minute and smiling at you the next.  </w:t>
      </w:r>
      <w:ins w:id="34" w:author="Moolani, Dana" w:date="2016-09-21T15:36:00Z">
        <w:r w:rsidRPr="00B3350C">
          <w:rPr>
            <w:rFonts w:ascii="Times New Roman" w:hAnsi="Times New Roman" w:cs="Times New Roman"/>
            <w:sz w:val="20"/>
            <w:szCs w:val="20"/>
            <w:rPrChange w:id="35" w:author="Moolani, Dana" w:date="2016-09-21T17:39:00Z">
              <w:rPr>
                <w:rFonts w:ascii="Times New Roman" w:hAnsi="Times New Roman" w:cs="Times New Roman"/>
                <w:sz w:val="24"/>
                <w:szCs w:val="24"/>
                <w:highlight w:val="yellow"/>
              </w:rPr>
            </w:rPrChange>
          </w:rPr>
          <w:t>We look forward to him attending nursery school where he will develop even better language skills and have more experience working with his peers, handling disappointment and following rules.</w:t>
        </w:r>
      </w:ins>
      <w:r w:rsidR="00B3350C" w:rsidRPr="00B3350C">
        <w:rPr>
          <w:rFonts w:ascii="Times New Roman" w:hAnsi="Times New Roman" w:cs="Times New Roman"/>
          <w:sz w:val="20"/>
          <w:szCs w:val="20"/>
        </w:rPr>
        <w:t xml:space="preserve">  </w:t>
      </w:r>
      <w:r w:rsidR="00B3350C" w:rsidRPr="00B3350C">
        <w:rPr>
          <w:rFonts w:ascii="Times New Roman" w:hAnsi="Times New Roman" w:cs="Times New Roman"/>
          <w:sz w:val="20"/>
          <w:szCs w:val="20"/>
        </w:rPr>
        <w:t>While this can be difficult for us, we are learning that this is a phase every parent goes through, and despite the challenges,</w:t>
      </w:r>
      <w:r w:rsidR="00B3350C">
        <w:rPr>
          <w:rFonts w:ascii="Times New Roman" w:hAnsi="Times New Roman" w:cs="Times New Roman"/>
          <w:sz w:val="20"/>
          <w:szCs w:val="20"/>
        </w:rPr>
        <w:t xml:space="preserve"> the </w:t>
      </w:r>
      <w:r w:rsidR="00B3350C" w:rsidRPr="00B3350C">
        <w:rPr>
          <w:rFonts w:ascii="Times New Roman" w:hAnsi="Times New Roman" w:cs="Times New Roman"/>
          <w:sz w:val="20"/>
          <w:szCs w:val="20"/>
        </w:rPr>
        <w:t>moments that make us smile make the</w:t>
      </w:r>
      <w:r w:rsidR="00B3350C">
        <w:rPr>
          <w:rFonts w:ascii="Times New Roman" w:hAnsi="Times New Roman" w:cs="Times New Roman"/>
          <w:sz w:val="20"/>
          <w:szCs w:val="20"/>
        </w:rPr>
        <w:t>se</w:t>
      </w:r>
      <w:r w:rsidR="00B3350C" w:rsidRPr="00B3350C">
        <w:rPr>
          <w:rFonts w:ascii="Times New Roman" w:hAnsi="Times New Roman" w:cs="Times New Roman"/>
          <w:sz w:val="20"/>
          <w:szCs w:val="20"/>
        </w:rPr>
        <w:t xml:space="preserve"> tough parts totally worthwhile.</w:t>
      </w:r>
      <w:r w:rsidR="00B3350C">
        <w:rPr>
          <w:rFonts w:ascii="Times New Roman" w:hAnsi="Times New Roman" w:cs="Times New Roman"/>
          <w:sz w:val="20"/>
          <w:szCs w:val="20"/>
        </w:rPr>
        <w:t xml:space="preserve">  </w:t>
      </w:r>
      <w:r w:rsidR="00B3350C" w:rsidRPr="00B34052">
        <w:rPr>
          <w:rFonts w:ascii="Times New Roman" w:hAnsi="Times New Roman" w:cs="Times New Roman"/>
          <w:sz w:val="20"/>
          <w:szCs w:val="20"/>
        </w:rPr>
        <w:t xml:space="preserve">Parenting, after all, is a guessing game, and a second-guessing game. Despite contrary opinions, there simply isn’t a manual or roadmap to follow. Parenting is, in many ways, experiential; and as so many of us try to figure it out in hopes of avoiding big mistakes, we struggle to find the balance between being the type of parents we want to be and the type of parents we  know we should be. </w:t>
      </w:r>
    </w:p>
    <w:p w:rsidR="00B3350C" w:rsidRPr="00A819A3" w:rsidRDefault="00B3350C" w:rsidP="00B3350C">
      <w:pPr>
        <w:jc w:val="both"/>
        <w:rPr>
          <w:rFonts w:ascii="Times New Roman" w:hAnsi="Times New Roman" w:cs="Times New Roman"/>
          <w:sz w:val="20"/>
          <w:szCs w:val="20"/>
        </w:rPr>
      </w:pPr>
    </w:p>
    <w:p w:rsidR="00A819A3" w:rsidRDefault="00A819A3" w:rsidP="00B3350C">
      <w:pPr>
        <w:pStyle w:val="NoSpacing"/>
        <w:jc w:val="both"/>
        <w:rPr>
          <w:rFonts w:ascii="Times New Roman" w:hAnsi="Times New Roman" w:cs="Times New Roman"/>
          <w:b/>
          <w:i/>
        </w:rPr>
      </w:pPr>
      <w:r w:rsidRPr="00086B7D">
        <w:rPr>
          <w:rFonts w:ascii="Times New Roman" w:hAnsi="Times New Roman" w:cs="Times New Roman"/>
          <w:b/>
          <w:i/>
        </w:rPr>
        <w:t>Please share a brief anecdote that tells us something about your family</w:t>
      </w:r>
    </w:p>
    <w:p w:rsidR="00B3350C" w:rsidRPr="00086B7D" w:rsidRDefault="00B3350C" w:rsidP="00B3350C">
      <w:pPr>
        <w:pStyle w:val="NoSpacing"/>
        <w:jc w:val="both"/>
        <w:rPr>
          <w:rFonts w:ascii="Times New Roman" w:hAnsi="Times New Roman" w:cs="Times New Roman"/>
          <w:b/>
          <w:i/>
        </w:rPr>
      </w:pPr>
    </w:p>
    <w:p w:rsidR="00A819A3" w:rsidRPr="00A819A3" w:rsidRDefault="00086B7D" w:rsidP="00A819A3">
      <w:pPr>
        <w:jc w:val="both"/>
        <w:rPr>
          <w:rFonts w:ascii="Times New Roman" w:hAnsi="Times New Roman" w:cs="Times New Roman"/>
          <w:sz w:val="20"/>
          <w:szCs w:val="20"/>
        </w:rPr>
      </w:pPr>
      <w:r>
        <w:rPr>
          <w:rFonts w:ascii="Times New Roman" w:hAnsi="Times New Roman" w:cs="Times New Roman"/>
          <w:sz w:val="20"/>
          <w:szCs w:val="20"/>
        </w:rPr>
        <w:t>As f</w:t>
      </w:r>
      <w:r w:rsidR="00A819A3" w:rsidRPr="00A819A3">
        <w:rPr>
          <w:rFonts w:ascii="Times New Roman" w:hAnsi="Times New Roman" w:cs="Times New Roman"/>
          <w:sz w:val="20"/>
          <w:szCs w:val="20"/>
        </w:rPr>
        <w:t xml:space="preserve">ull-time, working parents, </w:t>
      </w:r>
      <w:r>
        <w:rPr>
          <w:rFonts w:ascii="Times New Roman" w:hAnsi="Times New Roman" w:cs="Times New Roman"/>
          <w:sz w:val="20"/>
          <w:szCs w:val="20"/>
        </w:rPr>
        <w:t xml:space="preserve">we are </w:t>
      </w:r>
      <w:r w:rsidR="00A819A3" w:rsidRPr="00A819A3">
        <w:rPr>
          <w:rFonts w:ascii="Times New Roman" w:hAnsi="Times New Roman" w:cs="Times New Roman"/>
          <w:sz w:val="20"/>
          <w:szCs w:val="20"/>
        </w:rPr>
        <w:t>deeply entrenched in the manic energy for which Manhattan is notorious. Practically speaking, this means our high energy mornings are followed by high energy days. But regardless of whether the markets went up, down, or sideways that day, our family takes a quick 1-hour “time out” just before bedtime where we press pause on the frenetic world around us. This time is devoid of all the technological distractions we keep in our pockets or wear on our wrists</w:t>
      </w:r>
      <w:del w:id="36" w:author="Moolani, Dana" w:date="2016-09-21T15:03:00Z">
        <w:r w:rsidR="00A819A3" w:rsidRPr="00A819A3" w:rsidDel="00060CB3">
          <w:rPr>
            <w:rFonts w:ascii="Times New Roman" w:hAnsi="Times New Roman" w:cs="Times New Roman"/>
            <w:sz w:val="20"/>
            <w:szCs w:val="20"/>
          </w:rPr>
          <w:delText xml:space="preserve"> all day</w:delText>
        </w:r>
      </w:del>
      <w:r w:rsidR="00A819A3" w:rsidRPr="00A819A3">
        <w:rPr>
          <w:rFonts w:ascii="Times New Roman" w:hAnsi="Times New Roman" w:cs="Times New Roman"/>
          <w:sz w:val="20"/>
          <w:szCs w:val="20"/>
        </w:rPr>
        <w:t>. It is just Mommy, Daddy, Camden, and baby brother Chase, creating the memories that bind us as a family.</w:t>
      </w:r>
    </w:p>
    <w:p w:rsidR="00A819A3" w:rsidRPr="00A819A3" w:rsidRDefault="00A819A3" w:rsidP="00A819A3">
      <w:pPr>
        <w:jc w:val="both"/>
        <w:rPr>
          <w:rFonts w:ascii="Times New Roman" w:hAnsi="Times New Roman" w:cs="Times New Roman"/>
          <w:sz w:val="20"/>
          <w:szCs w:val="20"/>
        </w:rPr>
      </w:pPr>
      <w:r w:rsidRPr="00A819A3">
        <w:rPr>
          <w:rFonts w:ascii="Times New Roman" w:hAnsi="Times New Roman" w:cs="Times New Roman"/>
          <w:sz w:val="20"/>
          <w:szCs w:val="20"/>
        </w:rPr>
        <w:t>During this time, we ask Camden about his day, read stories, and sing songs. We then go to “Club Moolani”, where “DJ Daddy” puts on fun music and everyone dances, jumps up and down, and acts silly. Sometimes Camden can even get our dog to join the party and she howls along. When the ”club” closes, Camden asks for ”mommy hugs”, ”daddy hugs”, and sometimes ”2 more minute hugs”, before whispering “I love you” and asking us to tuck him in</w:t>
      </w:r>
      <w:ins w:id="37" w:author="Moolani, Dana" w:date="2016-09-21T15:04:00Z">
        <w:r w:rsidR="00060CB3">
          <w:rPr>
            <w:rFonts w:ascii="Times New Roman" w:hAnsi="Times New Roman" w:cs="Times New Roman"/>
            <w:sz w:val="20"/>
            <w:szCs w:val="20"/>
          </w:rPr>
          <w:t xml:space="preserve"> </w:t>
        </w:r>
      </w:ins>
      <w:r w:rsidRPr="00A819A3">
        <w:rPr>
          <w:rFonts w:ascii="Times New Roman" w:hAnsi="Times New Roman" w:cs="Times New Roman"/>
          <w:sz w:val="20"/>
          <w:szCs w:val="20"/>
        </w:rPr>
        <w:t xml:space="preserve">to his ”big boy bed”. </w:t>
      </w:r>
    </w:p>
    <w:p w:rsidR="00A819A3" w:rsidRPr="00A819A3" w:rsidRDefault="00A819A3" w:rsidP="00A819A3">
      <w:pPr>
        <w:jc w:val="both"/>
        <w:rPr>
          <w:rFonts w:ascii="Times New Roman" w:hAnsi="Times New Roman" w:cs="Times New Roman"/>
          <w:sz w:val="20"/>
          <w:szCs w:val="20"/>
        </w:rPr>
      </w:pPr>
      <w:r w:rsidRPr="00A819A3">
        <w:rPr>
          <w:rFonts w:ascii="Times New Roman" w:hAnsi="Times New Roman" w:cs="Times New Roman"/>
          <w:sz w:val="20"/>
          <w:szCs w:val="20"/>
        </w:rPr>
        <w:t xml:space="preserve">Now, we might look ridiculous to those on the outside if they caught a glimpse of our nightly party and unorthodox bedtime routine, but we crave this time and hold these moments close. We both know that with the blink of an eye, Camden will grow up, and the hugs around our necks or kisses on our cheeks will be replaced with a quick goodbye as he rushes out the door. For now though, whether it’s the third night in a row singing “Twinkle Twinkle” or the 100th time doing “The Elmo Slide,” these are the moments that pick us up and give us the energy to power through whatever the next day may bring. </w:t>
      </w:r>
    </w:p>
    <w:p w:rsidR="00B34052" w:rsidRDefault="00B34052" w:rsidP="00A819A3">
      <w:pPr>
        <w:jc w:val="both"/>
        <w:rPr>
          <w:rFonts w:ascii="Times New Roman" w:hAnsi="Times New Roman" w:cs="Times New Roman"/>
          <w:b/>
          <w:i/>
        </w:rPr>
      </w:pPr>
    </w:p>
    <w:p w:rsidR="00A819A3" w:rsidRPr="00086B7D" w:rsidRDefault="00086B7D" w:rsidP="00A819A3">
      <w:pPr>
        <w:jc w:val="both"/>
        <w:rPr>
          <w:rFonts w:ascii="Times New Roman" w:hAnsi="Times New Roman" w:cs="Times New Roman"/>
          <w:b/>
          <w:i/>
        </w:rPr>
      </w:pPr>
      <w:r>
        <w:rPr>
          <w:rFonts w:ascii="Times New Roman" w:hAnsi="Times New Roman" w:cs="Times New Roman"/>
          <w:b/>
          <w:i/>
        </w:rPr>
        <w:t>I</w:t>
      </w:r>
      <w:r w:rsidR="00A819A3" w:rsidRPr="00086B7D">
        <w:rPr>
          <w:rFonts w:ascii="Times New Roman" w:hAnsi="Times New Roman" w:cs="Times New Roman"/>
          <w:b/>
          <w:i/>
        </w:rPr>
        <w:t>s there something that you would like to share that would help us better understand your child/family?</w:t>
      </w:r>
    </w:p>
    <w:p w:rsidR="00A819A3" w:rsidRPr="00B34052" w:rsidRDefault="00A819A3" w:rsidP="00A819A3">
      <w:pPr>
        <w:jc w:val="both"/>
        <w:rPr>
          <w:rFonts w:ascii="Times New Roman" w:hAnsi="Times New Roman" w:cs="Times New Roman"/>
          <w:sz w:val="20"/>
          <w:szCs w:val="20"/>
        </w:rPr>
      </w:pPr>
      <w:r w:rsidRPr="00B34052">
        <w:rPr>
          <w:rFonts w:ascii="Times New Roman" w:hAnsi="Times New Roman" w:cs="Times New Roman"/>
          <w:sz w:val="20"/>
          <w:szCs w:val="20"/>
        </w:rPr>
        <w:t xml:space="preserve">The merger of two separate individuals into a single family is a complex task, even if both partners come from the same cultural or religious background. Being an interfaith family, adds another layer of complexity. </w:t>
      </w:r>
    </w:p>
    <w:p w:rsidR="00A819A3" w:rsidRPr="00B34052" w:rsidRDefault="00A819A3" w:rsidP="00A819A3">
      <w:pPr>
        <w:jc w:val="both"/>
        <w:rPr>
          <w:rFonts w:ascii="Times New Roman" w:hAnsi="Times New Roman" w:cs="Times New Roman"/>
          <w:sz w:val="20"/>
          <w:szCs w:val="20"/>
        </w:rPr>
      </w:pPr>
      <w:r w:rsidRPr="00B34052">
        <w:rPr>
          <w:rFonts w:ascii="Times New Roman" w:hAnsi="Times New Roman" w:cs="Times New Roman"/>
          <w:sz w:val="20"/>
          <w:szCs w:val="20"/>
        </w:rPr>
        <w:t xml:space="preserve">Although our boys are being raised Jewish, our approach to parenting has been to focus, not on the differences in Mommy’s and Daddy’s religion, but on the common values that bind us together as an interfaith couple, and to encourage these values in our children. </w:t>
      </w:r>
    </w:p>
    <w:p w:rsidR="00A819A3" w:rsidRPr="00B34052" w:rsidRDefault="00A819A3" w:rsidP="00A819A3">
      <w:pPr>
        <w:jc w:val="both"/>
        <w:rPr>
          <w:rFonts w:ascii="Times New Roman" w:hAnsi="Times New Roman" w:cs="Times New Roman"/>
          <w:sz w:val="20"/>
          <w:szCs w:val="20"/>
        </w:rPr>
      </w:pPr>
      <w:r w:rsidRPr="00B34052">
        <w:rPr>
          <w:rFonts w:ascii="Times New Roman" w:hAnsi="Times New Roman" w:cs="Times New Roman"/>
          <w:sz w:val="20"/>
          <w:szCs w:val="20"/>
        </w:rPr>
        <w:t>Despite the rapid rate of intermarriage among people of different faiths, there are still many days where we feel alone or as though we are charting uncommon, interfaith territory. Knowing we are part of a community</w:t>
      </w:r>
      <w:r w:rsidR="00060CB3" w:rsidRPr="00B34052">
        <w:rPr>
          <w:rFonts w:ascii="Times New Roman" w:hAnsi="Times New Roman" w:cs="Times New Roman"/>
          <w:sz w:val="20"/>
          <w:szCs w:val="20"/>
        </w:rPr>
        <w:t xml:space="preserve"> at Emanu-El</w:t>
      </w:r>
      <w:r w:rsidRPr="00B34052">
        <w:rPr>
          <w:rFonts w:ascii="Times New Roman" w:hAnsi="Times New Roman" w:cs="Times New Roman"/>
          <w:sz w:val="20"/>
          <w:szCs w:val="20"/>
        </w:rPr>
        <w:t xml:space="preserve"> that embraces interfaith marriage and that views diversity as a treasure (which enriches us all), has helped make this journey just a little bit easier. </w:t>
      </w:r>
    </w:p>
    <w:p w:rsidR="00A819A3" w:rsidRPr="00B34052" w:rsidRDefault="00A819A3" w:rsidP="00A819A3">
      <w:pPr>
        <w:jc w:val="both"/>
        <w:rPr>
          <w:rFonts w:ascii="Times New Roman" w:hAnsi="Times New Roman" w:cs="Times New Roman"/>
          <w:sz w:val="20"/>
          <w:szCs w:val="20"/>
        </w:rPr>
      </w:pPr>
      <w:r w:rsidRPr="00B34052">
        <w:rPr>
          <w:rFonts w:ascii="Times New Roman" w:hAnsi="Times New Roman" w:cs="Times New Roman"/>
          <w:sz w:val="20"/>
          <w:szCs w:val="20"/>
        </w:rPr>
        <w:t xml:space="preserve">As parents, we have a sense of confidence knowing that when our boys leave the house and enter the classroom that the values we </w:t>
      </w:r>
      <w:r w:rsidRPr="00B34052">
        <w:rPr>
          <w:rFonts w:ascii="Times New Roman" w:hAnsi="Times New Roman" w:cs="Times New Roman"/>
          <w:sz w:val="20"/>
          <w:szCs w:val="20"/>
        </w:rPr>
        <w:t xml:space="preserve">instill in them will be reflected in their education. </w:t>
      </w:r>
    </w:p>
    <w:p w:rsidR="00086B7D" w:rsidRPr="00B34052" w:rsidRDefault="00086B7D" w:rsidP="00A819A3">
      <w:pPr>
        <w:jc w:val="both"/>
        <w:rPr>
          <w:rFonts w:ascii="Times New Roman" w:hAnsi="Times New Roman" w:cs="Times New Roman"/>
          <w:b/>
          <w:i/>
          <w:sz w:val="20"/>
          <w:szCs w:val="20"/>
        </w:rPr>
      </w:pPr>
    </w:p>
    <w:p w:rsidR="00A819A3" w:rsidRPr="00086B7D" w:rsidRDefault="00A819A3" w:rsidP="00A819A3">
      <w:pPr>
        <w:jc w:val="both"/>
        <w:rPr>
          <w:rFonts w:ascii="Times New Roman" w:hAnsi="Times New Roman" w:cs="Times New Roman"/>
          <w:b/>
          <w:i/>
          <w:sz w:val="20"/>
          <w:szCs w:val="20"/>
        </w:rPr>
      </w:pPr>
      <w:r w:rsidRPr="00086B7D">
        <w:rPr>
          <w:rFonts w:ascii="Times New Roman" w:hAnsi="Times New Roman" w:cs="Times New Roman"/>
          <w:b/>
          <w:i/>
          <w:sz w:val="20"/>
          <w:szCs w:val="20"/>
        </w:rPr>
        <w:t>What language other than English is regularly spoken at home?</w:t>
      </w:r>
    </w:p>
    <w:p w:rsidR="00E549B2" w:rsidRPr="00B34052" w:rsidRDefault="00A819A3" w:rsidP="00A819A3">
      <w:pPr>
        <w:jc w:val="both"/>
        <w:rPr>
          <w:rFonts w:ascii="Times New Roman" w:hAnsi="Times New Roman" w:cs="Times New Roman"/>
          <w:sz w:val="20"/>
          <w:szCs w:val="20"/>
        </w:rPr>
      </w:pPr>
      <w:r w:rsidRPr="00B34052">
        <w:rPr>
          <w:rFonts w:ascii="Times New Roman" w:hAnsi="Times New Roman" w:cs="Times New Roman"/>
          <w:sz w:val="20"/>
          <w:szCs w:val="20"/>
        </w:rPr>
        <w:lastRenderedPageBreak/>
        <w:t xml:space="preserve">As Camden’s parents, we speak to him exclusively in English. However, Camden’s caregiver also speaks to him in French throughout the day, and tries to incorporate a second language into his vocabulary. Even though Camden communicates with his family and friends in English, from time to time, he will interchange both the English and French words when relating to his caregiver. For example, when she is making dinner, Camden says “the oven is very chaud, very hot, très chaud”, or when she leaves the house he says “Bye, au revoir!”   </w:t>
      </w:r>
    </w:p>
    <w:sectPr w:rsidR="00E549B2" w:rsidRPr="00B34052" w:rsidSect="00A819A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9A3" w:rsidRDefault="00A819A3" w:rsidP="00A819A3">
      <w:pPr>
        <w:spacing w:after="0" w:line="240" w:lineRule="auto"/>
      </w:pPr>
      <w:r>
        <w:separator/>
      </w:r>
    </w:p>
  </w:endnote>
  <w:endnote w:type="continuationSeparator" w:id="0">
    <w:p w:rsidR="00A819A3" w:rsidRDefault="00A819A3" w:rsidP="00A8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9A3" w:rsidRDefault="00A819A3" w:rsidP="00A819A3">
      <w:pPr>
        <w:spacing w:after="0" w:line="240" w:lineRule="auto"/>
      </w:pPr>
      <w:r>
        <w:separator/>
      </w:r>
    </w:p>
  </w:footnote>
  <w:footnote w:type="continuationSeparator" w:id="0">
    <w:p w:rsidR="00A819A3" w:rsidRDefault="00A819A3" w:rsidP="00A81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Camden Moolani</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Temple Emanu-El Nursery School</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2017 – 2018 School Year</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Application Questions</w:t>
    </w:r>
  </w:p>
  <w:p w:rsidR="00A819A3" w:rsidRPr="00A819A3" w:rsidRDefault="00A819A3">
    <w:pPr>
      <w:pStyle w:val="Header"/>
      <w:rPr>
        <w:rFonts w:ascii="Times New Roman" w:hAnsi="Times New Roman" w:cs="Times New Roman"/>
        <w:sz w:val="20"/>
        <w:szCs w:val="20"/>
      </w:rPr>
    </w:pPr>
  </w:p>
  <w:p w:rsidR="00A819A3" w:rsidRDefault="00A819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A3"/>
    <w:rsid w:val="0003253C"/>
    <w:rsid w:val="00060CB3"/>
    <w:rsid w:val="00085313"/>
    <w:rsid w:val="00086B7D"/>
    <w:rsid w:val="000D705A"/>
    <w:rsid w:val="00144C5D"/>
    <w:rsid w:val="00267ABB"/>
    <w:rsid w:val="002B3BCF"/>
    <w:rsid w:val="0032628D"/>
    <w:rsid w:val="003E3CAE"/>
    <w:rsid w:val="005314DA"/>
    <w:rsid w:val="005A2CB3"/>
    <w:rsid w:val="0065091F"/>
    <w:rsid w:val="006F065A"/>
    <w:rsid w:val="00894FC6"/>
    <w:rsid w:val="008F0ADB"/>
    <w:rsid w:val="009E7E37"/>
    <w:rsid w:val="00A32877"/>
    <w:rsid w:val="00A737D9"/>
    <w:rsid w:val="00A819A3"/>
    <w:rsid w:val="00AA4836"/>
    <w:rsid w:val="00B3350C"/>
    <w:rsid w:val="00B34052"/>
    <w:rsid w:val="00C07DF2"/>
    <w:rsid w:val="00C21BF2"/>
    <w:rsid w:val="00D44BE2"/>
    <w:rsid w:val="00D9231A"/>
    <w:rsid w:val="00E549B2"/>
    <w:rsid w:val="00F83B73"/>
    <w:rsid w:val="00F87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45B8B-4618-423F-8A4A-7ADCF504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3</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10826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14</cp:revision>
  <cp:lastPrinted>2016-09-22T03:38:00Z</cp:lastPrinted>
  <dcterms:created xsi:type="dcterms:W3CDTF">2016-09-21T18:32:00Z</dcterms:created>
  <dcterms:modified xsi:type="dcterms:W3CDTF">2016-09-22T04:01:00Z</dcterms:modified>
</cp:coreProperties>
</file>